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7EE8" w:rsidRPr="00843F88" w:rsidRDefault="005D7EE8" w:rsidP="005D7EE8">
      <w:pPr>
        <w:spacing w:line="480" w:lineRule="auto"/>
        <w:contextualSpacing/>
        <w:rPr>
          <w:rFonts w:ascii="Times New Roman" w:hAnsi="Times New Roman"/>
          <w:sz w:val="24"/>
          <w:szCs w:val="24"/>
        </w:rPr>
      </w:pPr>
      <w:r w:rsidRPr="00843F88">
        <w:rPr>
          <w:rFonts w:ascii="Times New Roman" w:hAnsi="Times New Roman"/>
          <w:sz w:val="24"/>
          <w:szCs w:val="24"/>
        </w:rPr>
        <w:t>Jessica Balliett</w:t>
      </w:r>
    </w:p>
    <w:p w:rsidR="005D7EE8" w:rsidRPr="00843F88" w:rsidRDefault="005D7EE8" w:rsidP="005D7EE8">
      <w:pPr>
        <w:spacing w:line="480" w:lineRule="auto"/>
        <w:contextualSpacing/>
        <w:rPr>
          <w:rFonts w:ascii="Times New Roman" w:hAnsi="Times New Roman"/>
          <w:color w:val="000000"/>
          <w:sz w:val="24"/>
          <w:szCs w:val="24"/>
        </w:rPr>
      </w:pPr>
      <w:r w:rsidRPr="00843F88">
        <w:rPr>
          <w:rFonts w:ascii="Times New Roman" w:hAnsi="Times New Roman"/>
          <w:color w:val="000000"/>
          <w:sz w:val="24"/>
          <w:szCs w:val="24"/>
        </w:rPr>
        <w:t>AP Language and Composition</w:t>
      </w:r>
    </w:p>
    <w:p w:rsidR="005D7EE8" w:rsidRPr="00843F88" w:rsidRDefault="005D7EE8" w:rsidP="005D7EE8">
      <w:pPr>
        <w:spacing w:line="480" w:lineRule="auto"/>
        <w:contextualSpacing/>
        <w:rPr>
          <w:rFonts w:ascii="Times New Roman" w:hAnsi="Times New Roman"/>
          <w:sz w:val="24"/>
          <w:szCs w:val="24"/>
        </w:rPr>
      </w:pPr>
      <w:r w:rsidRPr="00843F88">
        <w:rPr>
          <w:rFonts w:ascii="Times New Roman" w:hAnsi="Times New Roman"/>
          <w:sz w:val="24"/>
          <w:szCs w:val="24"/>
        </w:rPr>
        <w:t>Mr. Lane</w:t>
      </w:r>
    </w:p>
    <w:p w:rsidR="005D7EE8" w:rsidRPr="00843F88" w:rsidRDefault="0067773B" w:rsidP="005D7EE8">
      <w:pPr>
        <w:spacing w:line="480" w:lineRule="auto"/>
        <w:contextualSpacing/>
        <w:rPr>
          <w:rFonts w:ascii="Times New Roman" w:hAnsi="Times New Roman"/>
          <w:sz w:val="24"/>
          <w:szCs w:val="24"/>
        </w:rPr>
      </w:pPr>
      <w:r w:rsidRPr="00843F88">
        <w:rPr>
          <w:rFonts w:ascii="Times New Roman" w:hAnsi="Times New Roman"/>
          <w:sz w:val="24"/>
          <w:szCs w:val="24"/>
        </w:rPr>
        <w:t>15</w:t>
      </w:r>
      <w:r w:rsidR="005D7EE8" w:rsidRPr="00843F88">
        <w:rPr>
          <w:rFonts w:ascii="Times New Roman" w:hAnsi="Times New Roman"/>
          <w:sz w:val="24"/>
          <w:szCs w:val="24"/>
        </w:rPr>
        <w:t xml:space="preserve"> May 2009</w:t>
      </w:r>
    </w:p>
    <w:p w:rsidR="005D7EE8" w:rsidRPr="00843F88" w:rsidRDefault="005D7EE8" w:rsidP="005D7EE8">
      <w:pPr>
        <w:spacing w:line="480" w:lineRule="auto"/>
        <w:contextualSpacing/>
        <w:jc w:val="center"/>
        <w:rPr>
          <w:rFonts w:ascii="Times New Roman" w:eastAsia="Times New Roman" w:hAnsi="Times New Roman"/>
          <w:sz w:val="24"/>
          <w:szCs w:val="24"/>
        </w:rPr>
      </w:pPr>
      <w:r w:rsidRPr="00843F88">
        <w:rPr>
          <w:rFonts w:ascii="Times New Roman" w:eastAsia="Times New Roman" w:hAnsi="Times New Roman"/>
          <w:sz w:val="24"/>
          <w:szCs w:val="24"/>
        </w:rPr>
        <w:t>Independent Reading: Researched Argument</w:t>
      </w:r>
    </w:p>
    <w:p w:rsidR="00BC2E70" w:rsidRPr="00843F88" w:rsidRDefault="005D7EE8" w:rsidP="005D7EE8">
      <w:pPr>
        <w:spacing w:line="480" w:lineRule="auto"/>
        <w:contextualSpacing/>
        <w:rPr>
          <w:rFonts w:ascii="Times New Roman" w:eastAsia="Times New Roman" w:hAnsi="Times New Roman"/>
          <w:color w:val="000000"/>
          <w:sz w:val="24"/>
          <w:szCs w:val="24"/>
        </w:rPr>
      </w:pPr>
      <w:r w:rsidRPr="00843F88">
        <w:rPr>
          <w:rFonts w:ascii="Times New Roman" w:eastAsia="Times New Roman" w:hAnsi="Times New Roman"/>
          <w:color w:val="000000"/>
          <w:sz w:val="24"/>
          <w:szCs w:val="24"/>
        </w:rPr>
        <w:tab/>
      </w:r>
      <w:r w:rsidR="0067773B" w:rsidRPr="00843F88">
        <w:rPr>
          <w:rFonts w:ascii="Times New Roman" w:eastAsia="Times New Roman" w:hAnsi="Times New Roman"/>
          <w:b/>
          <w:color w:val="000000"/>
          <w:sz w:val="24"/>
          <w:szCs w:val="24"/>
        </w:rPr>
        <w:t>I.</w:t>
      </w:r>
      <w:r w:rsidR="0067773B" w:rsidRPr="00843F88">
        <w:rPr>
          <w:rFonts w:ascii="Times New Roman" w:eastAsia="Times New Roman" w:hAnsi="Times New Roman"/>
          <w:color w:val="000000"/>
          <w:sz w:val="24"/>
          <w:szCs w:val="24"/>
        </w:rPr>
        <w:t xml:space="preserve"> </w:t>
      </w:r>
      <w:r w:rsidRPr="00843F88">
        <w:rPr>
          <w:rFonts w:ascii="Times New Roman" w:eastAsia="Times New Roman" w:hAnsi="Times New Roman"/>
          <w:i/>
          <w:color w:val="000000"/>
          <w:sz w:val="24"/>
          <w:szCs w:val="24"/>
        </w:rPr>
        <w:t>Nickel and Dimed: On (Not) Getting By in America</w:t>
      </w:r>
      <w:r w:rsidRPr="00843F88">
        <w:rPr>
          <w:rFonts w:ascii="Times New Roman" w:eastAsia="Times New Roman" w:hAnsi="Times New Roman"/>
          <w:color w:val="000000"/>
          <w:sz w:val="24"/>
          <w:szCs w:val="24"/>
        </w:rPr>
        <w:t xml:space="preserve"> is a book by Barbara Ehrenreich about the work</w:t>
      </w:r>
      <w:r w:rsidR="0067773B" w:rsidRPr="00843F88">
        <w:rPr>
          <w:rFonts w:ascii="Times New Roman" w:eastAsia="Times New Roman" w:hAnsi="Times New Roman"/>
          <w:color w:val="000000"/>
          <w:sz w:val="24"/>
          <w:szCs w:val="24"/>
        </w:rPr>
        <w:t>ing</w:t>
      </w:r>
      <w:r w:rsidRPr="00843F88">
        <w:rPr>
          <w:rFonts w:ascii="Times New Roman" w:eastAsia="Times New Roman" w:hAnsi="Times New Roman"/>
          <w:color w:val="000000"/>
          <w:sz w:val="24"/>
          <w:szCs w:val="24"/>
        </w:rPr>
        <w:t xml:space="preserve"> poor in the United States. Ehrenreich, a credible author, went </w:t>
      </w:r>
      <w:r w:rsidR="0067773B" w:rsidRPr="00843F88">
        <w:rPr>
          <w:rFonts w:ascii="Times New Roman" w:eastAsia="Times New Roman" w:hAnsi="Times New Roman"/>
          <w:color w:val="000000"/>
          <w:sz w:val="24"/>
          <w:szCs w:val="24"/>
        </w:rPr>
        <w:t>undercover for almost two years</w:t>
      </w:r>
      <w:r w:rsidRPr="00843F88">
        <w:rPr>
          <w:rFonts w:ascii="Times New Roman" w:eastAsia="Times New Roman" w:hAnsi="Times New Roman"/>
          <w:color w:val="000000"/>
          <w:sz w:val="24"/>
          <w:szCs w:val="24"/>
        </w:rPr>
        <w:t xml:space="preserve"> working at minimum wage jobs to truly experience the lower class. After traveling across the country and barely making it from paycheck to paycheck, Ehrenreich ultimately concluded that workers can absolutely not make a decent living off of minimum wage jobs. Indeed, Ehrenreich shows how only the rich get richer and the poor get poorer.</w:t>
      </w:r>
    </w:p>
    <w:p w:rsidR="00990105" w:rsidRPr="00843F88" w:rsidRDefault="0051604A" w:rsidP="005D7EE8">
      <w:pPr>
        <w:spacing w:line="480" w:lineRule="auto"/>
        <w:contextualSpacing/>
        <w:rPr>
          <w:rFonts w:ascii="Times New Roman" w:hAnsi="Times New Roman"/>
          <w:sz w:val="24"/>
          <w:szCs w:val="24"/>
        </w:rPr>
      </w:pPr>
      <w:r w:rsidRPr="00843F88">
        <w:rPr>
          <w:rFonts w:ascii="Times New Roman" w:eastAsia="Times New Roman" w:hAnsi="Times New Roman"/>
          <w:color w:val="000000"/>
          <w:sz w:val="24"/>
          <w:szCs w:val="24"/>
        </w:rPr>
        <w:tab/>
      </w:r>
      <w:r w:rsidR="0067773B" w:rsidRPr="00843F88">
        <w:rPr>
          <w:rFonts w:ascii="Times New Roman" w:eastAsia="Times New Roman" w:hAnsi="Times New Roman"/>
          <w:b/>
          <w:color w:val="000000"/>
          <w:sz w:val="24"/>
          <w:szCs w:val="24"/>
        </w:rPr>
        <w:t>II.</w:t>
      </w:r>
      <w:r w:rsidR="0067773B" w:rsidRPr="00843F88">
        <w:rPr>
          <w:rFonts w:ascii="Times New Roman" w:eastAsia="Times New Roman" w:hAnsi="Times New Roman"/>
          <w:color w:val="000000"/>
          <w:sz w:val="24"/>
          <w:szCs w:val="24"/>
        </w:rPr>
        <w:t xml:space="preserve"> </w:t>
      </w:r>
      <w:r w:rsidRPr="00843F88">
        <w:rPr>
          <w:rFonts w:ascii="Times New Roman" w:eastAsia="Times New Roman" w:hAnsi="Times New Roman"/>
          <w:color w:val="000000"/>
          <w:sz w:val="24"/>
          <w:szCs w:val="24"/>
        </w:rPr>
        <w:t>Barbara Ehrenreich is an extremely credible author. Her “</w:t>
      </w:r>
      <w:r w:rsidRPr="00843F88">
        <w:rPr>
          <w:rFonts w:ascii="Times New Roman" w:hAnsi="Times New Roman"/>
          <w:sz w:val="24"/>
          <w:szCs w:val="24"/>
        </w:rPr>
        <w:t>articles, reviews and essays have been widely published” (</w:t>
      </w:r>
      <w:r w:rsidRPr="00843F88">
        <w:rPr>
          <w:rFonts w:ascii="Times New Roman" w:hAnsi="Times New Roman"/>
          <w:sz w:val="24"/>
          <w:szCs w:val="24"/>
          <w:u w:val="single"/>
        </w:rPr>
        <w:t>The New York Times</w:t>
      </w:r>
      <w:r w:rsidRPr="00843F88">
        <w:rPr>
          <w:rFonts w:ascii="Times New Roman" w:hAnsi="Times New Roman"/>
          <w:sz w:val="24"/>
          <w:szCs w:val="24"/>
        </w:rPr>
        <w:t>). She has received several different awards for her writing, but also for her activism in politics. Some of</w:t>
      </w:r>
      <w:r w:rsidR="00990105" w:rsidRPr="00843F88">
        <w:rPr>
          <w:rFonts w:ascii="Times New Roman" w:hAnsi="Times New Roman"/>
          <w:sz w:val="24"/>
          <w:szCs w:val="24"/>
        </w:rPr>
        <w:t xml:space="preserve"> her </w:t>
      </w:r>
      <w:commentRangeStart w:id="0"/>
      <w:r w:rsidR="00990105" w:rsidRPr="00843F88">
        <w:rPr>
          <w:rFonts w:ascii="Times New Roman" w:hAnsi="Times New Roman"/>
          <w:sz w:val="24"/>
          <w:szCs w:val="24"/>
        </w:rPr>
        <w:t xml:space="preserve">biggest </w:t>
      </w:r>
      <w:commentRangeEnd w:id="0"/>
      <w:r w:rsidR="00026E79">
        <w:rPr>
          <w:rStyle w:val="CommentReference"/>
        </w:rPr>
        <w:commentReference w:id="0"/>
      </w:r>
      <w:r w:rsidR="00990105" w:rsidRPr="00843F88">
        <w:rPr>
          <w:rFonts w:ascii="Times New Roman" w:hAnsi="Times New Roman"/>
          <w:sz w:val="24"/>
          <w:szCs w:val="24"/>
        </w:rPr>
        <w:t>accomplishments thu</w:t>
      </w:r>
      <w:r w:rsidRPr="00843F88">
        <w:rPr>
          <w:rFonts w:ascii="Times New Roman" w:hAnsi="Times New Roman"/>
          <w:sz w:val="24"/>
          <w:szCs w:val="24"/>
        </w:rPr>
        <w:t xml:space="preserve">s far in her career </w:t>
      </w:r>
      <w:r w:rsidR="00990105" w:rsidRPr="00843F88">
        <w:rPr>
          <w:rFonts w:ascii="Times New Roman" w:hAnsi="Times New Roman"/>
          <w:sz w:val="24"/>
          <w:szCs w:val="24"/>
        </w:rPr>
        <w:t>have been “</w:t>
      </w:r>
      <w:r w:rsidRPr="00843F88">
        <w:rPr>
          <w:rFonts w:ascii="Times New Roman" w:hAnsi="Times New Roman"/>
          <w:sz w:val="24"/>
          <w:szCs w:val="24"/>
        </w:rPr>
        <w:t>a Ford Foundation Award for Humanistic Perspectives on Contemporary Society (1982), a Guggenheim Fellowship (1987-88) and a grant for Research and Writing from the John D. and Catherine</w:t>
      </w:r>
      <w:r w:rsidR="00990105" w:rsidRPr="00843F88">
        <w:rPr>
          <w:rFonts w:ascii="Times New Roman" w:hAnsi="Times New Roman"/>
          <w:sz w:val="24"/>
          <w:szCs w:val="24"/>
        </w:rPr>
        <w:t xml:space="preserve"> T. MacArthur Foundation (1995)” (</w:t>
      </w:r>
      <w:r w:rsidR="00990105" w:rsidRPr="00843F88">
        <w:rPr>
          <w:rFonts w:ascii="Times New Roman" w:hAnsi="Times New Roman"/>
          <w:sz w:val="24"/>
          <w:szCs w:val="24"/>
          <w:u w:val="single"/>
        </w:rPr>
        <w:t>The New York Times</w:t>
      </w:r>
      <w:r w:rsidR="00990105" w:rsidRPr="00843F88">
        <w:rPr>
          <w:rFonts w:ascii="Times New Roman" w:hAnsi="Times New Roman"/>
          <w:sz w:val="24"/>
          <w:szCs w:val="24"/>
        </w:rPr>
        <w:t xml:space="preserve">). Nonetheless, Ehrenreich needed none of these titles to successfully write </w:t>
      </w:r>
      <w:r w:rsidR="00990105" w:rsidRPr="00843F88">
        <w:rPr>
          <w:rFonts w:ascii="Times New Roman" w:hAnsi="Times New Roman"/>
          <w:i/>
          <w:sz w:val="24"/>
          <w:szCs w:val="24"/>
        </w:rPr>
        <w:t>Nickel and Dime</w:t>
      </w:r>
      <w:r w:rsidR="0067773B" w:rsidRPr="00843F88">
        <w:rPr>
          <w:rFonts w:ascii="Times New Roman" w:hAnsi="Times New Roman"/>
          <w:i/>
          <w:sz w:val="24"/>
          <w:szCs w:val="24"/>
        </w:rPr>
        <w:t>d</w:t>
      </w:r>
      <w:r w:rsidR="00990105" w:rsidRPr="00843F88">
        <w:rPr>
          <w:rFonts w:ascii="Times New Roman" w:hAnsi="Times New Roman"/>
          <w:sz w:val="24"/>
          <w:szCs w:val="24"/>
        </w:rPr>
        <w:t xml:space="preserve">. For this book, she relied on her own experiences from working at minimum wage jobs. Because Enrenreich leads a </w:t>
      </w:r>
      <w:commentRangeStart w:id="1"/>
      <w:r w:rsidR="00990105" w:rsidRPr="00843F88">
        <w:rPr>
          <w:rFonts w:ascii="Times New Roman" w:hAnsi="Times New Roman"/>
          <w:sz w:val="24"/>
          <w:szCs w:val="24"/>
        </w:rPr>
        <w:t xml:space="preserve">very well to do life </w:t>
      </w:r>
      <w:commentRangeEnd w:id="1"/>
      <w:r w:rsidR="00026E79">
        <w:rPr>
          <w:rStyle w:val="CommentReference"/>
        </w:rPr>
        <w:commentReference w:id="1"/>
      </w:r>
      <w:r w:rsidR="00990105" w:rsidRPr="00843F88">
        <w:rPr>
          <w:rFonts w:ascii="Times New Roman" w:hAnsi="Times New Roman"/>
          <w:sz w:val="24"/>
          <w:szCs w:val="24"/>
        </w:rPr>
        <w:t>thanks to her writing career, critics may be quick to accuse her of not truly understanding the working poor. However, Enrenreich fully has the authority to discuss the topic</w:t>
      </w:r>
      <w:commentRangeStart w:id="2"/>
      <w:r w:rsidR="00990105" w:rsidRPr="00843F88">
        <w:rPr>
          <w:rFonts w:ascii="Times New Roman" w:hAnsi="Times New Roman"/>
          <w:sz w:val="24"/>
          <w:szCs w:val="24"/>
        </w:rPr>
        <w:t xml:space="preserve"> </w:t>
      </w:r>
      <w:commentRangeEnd w:id="2"/>
      <w:r w:rsidR="00026E79">
        <w:rPr>
          <w:rStyle w:val="CommentReference"/>
        </w:rPr>
        <w:commentReference w:id="2"/>
      </w:r>
      <w:r w:rsidR="00990105" w:rsidRPr="00843F88">
        <w:rPr>
          <w:rFonts w:ascii="Times New Roman" w:hAnsi="Times New Roman"/>
          <w:sz w:val="24"/>
          <w:szCs w:val="24"/>
        </w:rPr>
        <w:t>as she researched and lived it for two years.</w:t>
      </w:r>
    </w:p>
    <w:p w:rsidR="00990105" w:rsidRPr="00843F88" w:rsidRDefault="00990105" w:rsidP="005D7EE8">
      <w:pPr>
        <w:spacing w:line="480" w:lineRule="auto"/>
        <w:contextualSpacing/>
        <w:rPr>
          <w:rFonts w:ascii="Times New Roman" w:hAnsi="Times New Roman"/>
          <w:sz w:val="24"/>
          <w:szCs w:val="24"/>
        </w:rPr>
      </w:pPr>
      <w:r w:rsidRPr="00843F88">
        <w:rPr>
          <w:rFonts w:ascii="Times New Roman" w:hAnsi="Times New Roman"/>
          <w:sz w:val="24"/>
          <w:szCs w:val="24"/>
        </w:rPr>
        <w:tab/>
      </w:r>
      <w:r w:rsidR="0067773B" w:rsidRPr="00843F88">
        <w:rPr>
          <w:rFonts w:ascii="Times New Roman" w:hAnsi="Times New Roman"/>
          <w:sz w:val="24"/>
          <w:szCs w:val="24"/>
        </w:rPr>
        <w:t>Eh</w:t>
      </w:r>
      <w:r w:rsidR="001369DE" w:rsidRPr="00843F88">
        <w:rPr>
          <w:rFonts w:ascii="Times New Roman" w:hAnsi="Times New Roman"/>
          <w:sz w:val="24"/>
          <w:szCs w:val="24"/>
        </w:rPr>
        <w:t xml:space="preserve">renreich began the </w:t>
      </w:r>
      <w:r w:rsidR="001369DE" w:rsidRPr="00843F88">
        <w:rPr>
          <w:rFonts w:ascii="Times New Roman" w:hAnsi="Times New Roman"/>
          <w:i/>
          <w:sz w:val="24"/>
          <w:szCs w:val="24"/>
        </w:rPr>
        <w:t>Nickel and Dimed</w:t>
      </w:r>
      <w:r w:rsidR="001369DE" w:rsidRPr="00843F88">
        <w:rPr>
          <w:rFonts w:ascii="Times New Roman" w:hAnsi="Times New Roman"/>
          <w:sz w:val="24"/>
          <w:szCs w:val="24"/>
        </w:rPr>
        <w:t xml:space="preserve"> project slightly biased</w:t>
      </w:r>
      <w:commentRangeStart w:id="3"/>
      <w:r w:rsidR="001369DE" w:rsidRPr="00843F88">
        <w:rPr>
          <w:rFonts w:ascii="Times New Roman" w:hAnsi="Times New Roman"/>
          <w:sz w:val="24"/>
          <w:szCs w:val="24"/>
        </w:rPr>
        <w:t xml:space="preserve">, </w:t>
      </w:r>
      <w:commentRangeEnd w:id="3"/>
      <w:r w:rsidR="00026E79">
        <w:rPr>
          <w:rStyle w:val="CommentReference"/>
        </w:rPr>
        <w:commentReference w:id="3"/>
      </w:r>
      <w:r w:rsidR="001369DE" w:rsidRPr="00843F88">
        <w:rPr>
          <w:rFonts w:ascii="Times New Roman" w:hAnsi="Times New Roman"/>
          <w:sz w:val="24"/>
          <w:szCs w:val="24"/>
        </w:rPr>
        <w:t>but was determined to let her experi</w:t>
      </w:r>
      <w:r w:rsidR="0067773B" w:rsidRPr="00843F88">
        <w:rPr>
          <w:rFonts w:ascii="Times New Roman" w:hAnsi="Times New Roman"/>
          <w:sz w:val="24"/>
          <w:szCs w:val="24"/>
        </w:rPr>
        <w:t>ence overshadow her opinions. Eh</w:t>
      </w:r>
      <w:r w:rsidR="001369DE" w:rsidRPr="00843F88">
        <w:rPr>
          <w:rFonts w:ascii="Times New Roman" w:hAnsi="Times New Roman"/>
          <w:sz w:val="24"/>
          <w:szCs w:val="24"/>
        </w:rPr>
        <w:t>renreich is involved with many feminine movements, and therefore one of her “more f</w:t>
      </w:r>
      <w:r w:rsidR="0067773B" w:rsidRPr="00843F88">
        <w:rPr>
          <w:rFonts w:ascii="Times New Roman" w:hAnsi="Times New Roman"/>
          <w:sz w:val="24"/>
          <w:szCs w:val="24"/>
        </w:rPr>
        <w:t>amiliar themes [is] poverty” (Eh</w:t>
      </w:r>
      <w:r w:rsidR="001369DE" w:rsidRPr="00843F88">
        <w:rPr>
          <w:rFonts w:ascii="Times New Roman" w:hAnsi="Times New Roman"/>
          <w:sz w:val="24"/>
          <w:szCs w:val="24"/>
        </w:rPr>
        <w:t xml:space="preserve">renreich 1). Some of the questions she raises in her editorials are along the lines of, “How does anyone live on the wages available to the unskilled? [and h]ow in particular… were the roughly four million women about to be booted into the labor marker by welfare reform going to make it on $6 or $7 an hour?” (Ehrenreich 1). Therefore, Ehrenreich definitely had experience working with the subject of the working poor way before the idea of </w:t>
      </w:r>
      <w:r w:rsidR="001369DE" w:rsidRPr="00843F88">
        <w:rPr>
          <w:rFonts w:ascii="Times New Roman" w:hAnsi="Times New Roman"/>
          <w:i/>
          <w:sz w:val="24"/>
          <w:szCs w:val="24"/>
        </w:rPr>
        <w:t>Nickel and Dimed</w:t>
      </w:r>
      <w:r w:rsidR="001369DE" w:rsidRPr="00843F88">
        <w:rPr>
          <w:rFonts w:ascii="Times New Roman" w:hAnsi="Times New Roman"/>
          <w:sz w:val="24"/>
          <w:szCs w:val="24"/>
        </w:rPr>
        <w:t xml:space="preserve"> ever emerged. Not to mention, she grew up</w:t>
      </w:r>
      <w:r w:rsidR="0067773B" w:rsidRPr="00843F88">
        <w:rPr>
          <w:rFonts w:ascii="Times New Roman" w:hAnsi="Times New Roman"/>
          <w:sz w:val="24"/>
          <w:szCs w:val="24"/>
        </w:rPr>
        <w:t xml:space="preserve"> as</w:t>
      </w:r>
      <w:r w:rsidR="001369DE" w:rsidRPr="00843F88">
        <w:rPr>
          <w:rFonts w:ascii="Times New Roman" w:hAnsi="Times New Roman"/>
          <w:sz w:val="24"/>
          <w:szCs w:val="24"/>
        </w:rPr>
        <w:t xml:space="preserve"> the daughter of a coalminer, whose father was also a coalminer.</w:t>
      </w:r>
      <w:r w:rsidR="002E4201" w:rsidRPr="00843F88">
        <w:rPr>
          <w:rFonts w:ascii="Times New Roman" w:hAnsi="Times New Roman"/>
          <w:sz w:val="24"/>
          <w:szCs w:val="24"/>
        </w:rPr>
        <w:t xml:space="preserve"> She had to work to become as successful and wealthy as she is now. Ehrenreich knew things were not going to be easy for her when she left her life behind to work minimum wage jobs. Still, she never anticipated that things would be so incredulously ghastly that she would devote much of her future time to campaigning and supporting the lower class. </w:t>
      </w:r>
    </w:p>
    <w:p w:rsidR="00787F1F" w:rsidRPr="00843F88" w:rsidRDefault="002E4201" w:rsidP="00787F1F">
      <w:pPr>
        <w:spacing w:line="480" w:lineRule="auto"/>
        <w:contextualSpacing/>
        <w:rPr>
          <w:rFonts w:ascii="Times New Roman" w:hAnsi="Times New Roman"/>
          <w:sz w:val="24"/>
          <w:szCs w:val="24"/>
        </w:rPr>
      </w:pPr>
      <w:r w:rsidRPr="00843F88">
        <w:rPr>
          <w:rFonts w:ascii="Times New Roman" w:hAnsi="Times New Roman"/>
          <w:sz w:val="24"/>
          <w:szCs w:val="24"/>
        </w:rPr>
        <w:tab/>
        <w:t xml:space="preserve">Ehrenreich, quite possibly, had ulterior motives going into the </w:t>
      </w:r>
      <w:r w:rsidRPr="00843F88">
        <w:rPr>
          <w:rFonts w:ascii="Times New Roman" w:hAnsi="Times New Roman"/>
          <w:i/>
          <w:sz w:val="24"/>
          <w:szCs w:val="24"/>
        </w:rPr>
        <w:t>Nickel and Dimed</w:t>
      </w:r>
      <w:r w:rsidRPr="00843F88">
        <w:rPr>
          <w:rFonts w:ascii="Times New Roman" w:hAnsi="Times New Roman"/>
          <w:sz w:val="24"/>
          <w:szCs w:val="24"/>
        </w:rPr>
        <w:t xml:space="preserve"> project. She almost knew </w:t>
      </w:r>
      <w:r w:rsidR="0067773B" w:rsidRPr="00843F88">
        <w:rPr>
          <w:rFonts w:ascii="Times New Roman" w:hAnsi="Times New Roman"/>
          <w:sz w:val="24"/>
          <w:szCs w:val="24"/>
        </w:rPr>
        <w:t xml:space="preserve">certain </w:t>
      </w:r>
      <w:r w:rsidRPr="00843F88">
        <w:rPr>
          <w:rFonts w:ascii="Times New Roman" w:hAnsi="Times New Roman"/>
          <w:sz w:val="24"/>
          <w:szCs w:val="24"/>
        </w:rPr>
        <w:t xml:space="preserve">what her final conclusion would be, and she was really only determined to prove her opinion: the working poor did not earn enough. Basically, her ulterior motive would be to prove her writing subject of many years was actually fact. Her writings of thirty years would then not be one huge joke that she made up in her mind. Still, one could also </w:t>
      </w:r>
      <w:r w:rsidR="00787F1F" w:rsidRPr="00843F88">
        <w:rPr>
          <w:rFonts w:ascii="Times New Roman" w:hAnsi="Times New Roman"/>
          <w:sz w:val="24"/>
          <w:szCs w:val="24"/>
        </w:rPr>
        <w:t xml:space="preserve">say </w:t>
      </w:r>
      <w:r w:rsidRPr="00843F88">
        <w:rPr>
          <w:rFonts w:ascii="Times New Roman" w:hAnsi="Times New Roman"/>
          <w:sz w:val="24"/>
          <w:szCs w:val="24"/>
        </w:rPr>
        <w:t>she d</w:t>
      </w:r>
      <w:r w:rsidR="0067773B" w:rsidRPr="00843F88">
        <w:rPr>
          <w:rFonts w:ascii="Times New Roman" w:hAnsi="Times New Roman"/>
          <w:sz w:val="24"/>
          <w:szCs w:val="24"/>
        </w:rPr>
        <w:t>id not have ulterior motives. Eh</w:t>
      </w:r>
      <w:r w:rsidRPr="00843F88">
        <w:rPr>
          <w:rFonts w:ascii="Times New Roman" w:hAnsi="Times New Roman"/>
          <w:sz w:val="24"/>
          <w:szCs w:val="24"/>
        </w:rPr>
        <w:t xml:space="preserve">renreich definitely was not jumping at the chance to write </w:t>
      </w:r>
      <w:r w:rsidRPr="00843F88">
        <w:rPr>
          <w:rFonts w:ascii="Times New Roman" w:hAnsi="Times New Roman"/>
          <w:i/>
          <w:sz w:val="24"/>
          <w:szCs w:val="24"/>
        </w:rPr>
        <w:t>Nickel and Dimed</w:t>
      </w:r>
      <w:r w:rsidRPr="00843F88">
        <w:rPr>
          <w:rFonts w:ascii="Times New Roman" w:hAnsi="Times New Roman"/>
          <w:sz w:val="24"/>
          <w:szCs w:val="24"/>
        </w:rPr>
        <w:t xml:space="preserve"> and prove her theories worthy. In fact, Ehrenreich had suggested the </w:t>
      </w:r>
      <w:r w:rsidR="00787F1F" w:rsidRPr="00843F88">
        <w:rPr>
          <w:rFonts w:ascii="Times New Roman" w:hAnsi="Times New Roman"/>
          <w:sz w:val="24"/>
          <w:szCs w:val="24"/>
        </w:rPr>
        <w:t>concept</w:t>
      </w:r>
      <w:r w:rsidRPr="00843F88">
        <w:rPr>
          <w:rFonts w:ascii="Times New Roman" w:hAnsi="Times New Roman"/>
          <w:sz w:val="24"/>
          <w:szCs w:val="24"/>
        </w:rPr>
        <w:t xml:space="preserve"> for </w:t>
      </w:r>
      <w:r w:rsidRPr="00843F88">
        <w:rPr>
          <w:rFonts w:ascii="Times New Roman" w:hAnsi="Times New Roman"/>
          <w:i/>
          <w:sz w:val="24"/>
          <w:szCs w:val="24"/>
        </w:rPr>
        <w:t>Nickel and Dimed</w:t>
      </w:r>
      <w:r w:rsidRPr="00843F88">
        <w:rPr>
          <w:rFonts w:ascii="Times New Roman" w:hAnsi="Times New Roman"/>
          <w:sz w:val="24"/>
          <w:szCs w:val="24"/>
        </w:rPr>
        <w:t xml:space="preserve"> as an idea for another author or journalist. An editor she worked for</w:t>
      </w:r>
      <w:r w:rsidR="00787F1F" w:rsidRPr="00843F88">
        <w:rPr>
          <w:rFonts w:ascii="Times New Roman" w:hAnsi="Times New Roman"/>
          <w:sz w:val="24"/>
          <w:szCs w:val="24"/>
        </w:rPr>
        <w:t>,</w:t>
      </w:r>
      <w:r w:rsidRPr="00843F88">
        <w:rPr>
          <w:rFonts w:ascii="Times New Roman" w:hAnsi="Times New Roman"/>
          <w:sz w:val="24"/>
          <w:szCs w:val="24"/>
        </w:rPr>
        <w:t xml:space="preserve"> however, thought the idea would be brilliant for Enrenreich herself to accomplish and ultimately pushed her to do it.</w:t>
      </w:r>
      <w:r w:rsidR="00787F1F" w:rsidRPr="00843F88">
        <w:rPr>
          <w:rFonts w:ascii="Times New Roman" w:hAnsi="Times New Roman"/>
          <w:sz w:val="24"/>
          <w:szCs w:val="24"/>
        </w:rPr>
        <w:t xml:space="preserve"> </w:t>
      </w:r>
      <w:r w:rsidR="00787F1F" w:rsidRPr="00843F88">
        <w:rPr>
          <w:rFonts w:ascii="Times New Roman" w:hAnsi="Times New Roman"/>
          <w:i/>
          <w:sz w:val="24"/>
          <w:szCs w:val="24"/>
        </w:rPr>
        <w:t>Nickel and Dimed</w:t>
      </w:r>
      <w:r w:rsidR="00787F1F" w:rsidRPr="00843F88">
        <w:rPr>
          <w:rFonts w:ascii="Times New Roman" w:hAnsi="Times New Roman"/>
          <w:sz w:val="24"/>
          <w:szCs w:val="24"/>
        </w:rPr>
        <w:t xml:space="preserve"> is Barbara Ehrenreich’s way of proving that America needs to help the working poor; the poor cannot make it on their own. She accomplishes this by becoming part of the working poor herself. Ehrenreich left her life behind for two years to work at minimum wage jobs, live in trailer parks and hotels, and almost go broke. These were the rules Ehrenreich set for her experiment: “1: </w:t>
      </w:r>
      <w:r w:rsidR="0067773B" w:rsidRPr="00843F88">
        <w:rPr>
          <w:rFonts w:ascii="Times New Roman" w:hAnsi="Times New Roman"/>
          <w:sz w:val="24"/>
          <w:szCs w:val="24"/>
        </w:rPr>
        <w:t>She could not fall back on any skills from her past work or education in her quest for employment</w:t>
      </w:r>
      <w:r w:rsidR="00787F1F" w:rsidRPr="00843F88">
        <w:rPr>
          <w:rFonts w:ascii="Times New Roman" w:eastAsia="Times New Roman" w:hAnsi="Times New Roman"/>
          <w:sz w:val="24"/>
          <w:szCs w:val="24"/>
        </w:rPr>
        <w:t xml:space="preserve">. </w:t>
      </w:r>
      <w:r w:rsidR="00787F1F" w:rsidRPr="00843F88">
        <w:rPr>
          <w:rFonts w:ascii="Times New Roman" w:hAnsi="Times New Roman"/>
          <w:sz w:val="24"/>
          <w:szCs w:val="24"/>
        </w:rPr>
        <w:t>2: She had to take the highest paying job and do her best to hold it</w:t>
      </w:r>
      <w:r w:rsidR="00787F1F" w:rsidRPr="00843F88">
        <w:rPr>
          <w:rFonts w:ascii="Times New Roman" w:eastAsia="Times New Roman" w:hAnsi="Times New Roman"/>
          <w:sz w:val="24"/>
          <w:szCs w:val="24"/>
        </w:rPr>
        <w:t>. 3: She had to find the least expensive shelter that provided safety and privacy.</w:t>
      </w:r>
      <w:r w:rsidR="00787F1F" w:rsidRPr="00843F88">
        <w:rPr>
          <w:rFonts w:ascii="Times New Roman" w:hAnsi="Times New Roman"/>
          <w:sz w:val="24"/>
          <w:szCs w:val="24"/>
        </w:rPr>
        <w:t xml:space="preserve"> 4: To the best of her ability, she had to survive on the in</w:t>
      </w:r>
      <w:r w:rsidR="0067773B" w:rsidRPr="00843F88">
        <w:rPr>
          <w:rFonts w:ascii="Times New Roman" w:hAnsi="Times New Roman"/>
          <w:sz w:val="24"/>
          <w:szCs w:val="24"/>
        </w:rPr>
        <w:t>come earned from her employment</w:t>
      </w:r>
      <w:commentRangeStart w:id="4"/>
      <w:r w:rsidR="00787F1F" w:rsidRPr="00843F88">
        <w:rPr>
          <w:rFonts w:ascii="Times New Roman" w:hAnsi="Times New Roman"/>
          <w:sz w:val="24"/>
          <w:szCs w:val="24"/>
        </w:rPr>
        <w:t>” (BookJive).</w:t>
      </w:r>
      <w:commentRangeEnd w:id="4"/>
      <w:r w:rsidR="00026E79">
        <w:rPr>
          <w:rStyle w:val="CommentReference"/>
        </w:rPr>
        <w:commentReference w:id="4"/>
      </w:r>
    </w:p>
    <w:p w:rsidR="00C8511E" w:rsidRPr="00843F88" w:rsidRDefault="00C8511E" w:rsidP="00787F1F">
      <w:pPr>
        <w:spacing w:line="480" w:lineRule="auto"/>
        <w:contextualSpacing/>
        <w:rPr>
          <w:rFonts w:ascii="Times New Roman" w:hAnsi="Times New Roman"/>
          <w:sz w:val="24"/>
          <w:szCs w:val="24"/>
        </w:rPr>
      </w:pPr>
      <w:r w:rsidRPr="00843F88">
        <w:rPr>
          <w:rFonts w:ascii="Times New Roman" w:hAnsi="Times New Roman"/>
          <w:sz w:val="24"/>
          <w:szCs w:val="24"/>
        </w:rPr>
        <w:tab/>
      </w:r>
      <w:r w:rsidR="0067773B" w:rsidRPr="00843F88">
        <w:rPr>
          <w:rFonts w:ascii="Times New Roman" w:hAnsi="Times New Roman"/>
          <w:b/>
          <w:sz w:val="24"/>
          <w:szCs w:val="24"/>
        </w:rPr>
        <w:t>III.</w:t>
      </w:r>
      <w:r w:rsidR="0067773B" w:rsidRPr="00843F88">
        <w:rPr>
          <w:rFonts w:ascii="Times New Roman" w:hAnsi="Times New Roman"/>
          <w:sz w:val="24"/>
          <w:szCs w:val="24"/>
        </w:rPr>
        <w:t xml:space="preserve"> </w:t>
      </w:r>
      <w:r w:rsidRPr="00843F88">
        <w:rPr>
          <w:rFonts w:ascii="Times New Roman" w:hAnsi="Times New Roman"/>
          <w:sz w:val="24"/>
          <w:szCs w:val="24"/>
        </w:rPr>
        <w:t>Ehrenreich primarily uses pathos to engage her readers, but also throws in a good amount of logos as far as rhetorical devices go. As Ehrenreich hops from job to job and town to town, she describes each setting and each profession she takes with extreme disappointment. The book could almost come across as a novel, for the reader becomes deeply involved with Enrenreich’s misfortunes. She introduces each coworker to the reader by sharing a certain ailment or life problem they have, she relates all of her bosses to the characteristics of S</w:t>
      </w:r>
      <w:r w:rsidR="0067773B" w:rsidRPr="00843F88">
        <w:rPr>
          <w:rFonts w:ascii="Times New Roman" w:hAnsi="Times New Roman"/>
          <w:sz w:val="24"/>
          <w:szCs w:val="24"/>
        </w:rPr>
        <w:t>crooge, and all of her residenc</w:t>
      </w:r>
      <w:r w:rsidRPr="00843F88">
        <w:rPr>
          <w:rFonts w:ascii="Times New Roman" w:hAnsi="Times New Roman"/>
          <w:sz w:val="24"/>
          <w:szCs w:val="24"/>
        </w:rPr>
        <w:t>es come across as being the worst in the entire town.</w:t>
      </w:r>
      <w:r w:rsidR="00D35374" w:rsidRPr="00843F88">
        <w:rPr>
          <w:rFonts w:ascii="Times New Roman" w:hAnsi="Times New Roman"/>
          <w:sz w:val="24"/>
          <w:szCs w:val="24"/>
        </w:rPr>
        <w:t xml:space="preserve"> True, living off of minimum wage jobs does not at all make one wealthy. However, Ehrenreich’s descriptions almost come off exaggerated at some points. Each setting she enters is immediately stereotyped with what one would consider poverty. While the pathos is what ultimately sucks the read</w:t>
      </w:r>
      <w:r w:rsidR="0067773B" w:rsidRPr="00843F88">
        <w:rPr>
          <w:rFonts w:ascii="Times New Roman" w:hAnsi="Times New Roman"/>
          <w:sz w:val="24"/>
          <w:szCs w:val="24"/>
        </w:rPr>
        <w:t>er in, Ehrenreich sprinkles p</w:t>
      </w:r>
      <w:r w:rsidR="00D35374" w:rsidRPr="00843F88">
        <w:rPr>
          <w:rFonts w:ascii="Times New Roman" w:hAnsi="Times New Roman"/>
          <w:sz w:val="24"/>
          <w:szCs w:val="24"/>
        </w:rPr>
        <w:t>lenty of facts into her work as a source of logos. She uses magazines, articles, and books as sources to support the claims she makes.</w:t>
      </w:r>
    </w:p>
    <w:p w:rsidR="00990105" w:rsidRPr="00843F88" w:rsidRDefault="000B65E2" w:rsidP="005D7EE8">
      <w:pPr>
        <w:spacing w:line="480" w:lineRule="auto"/>
        <w:contextualSpacing/>
        <w:rPr>
          <w:rFonts w:ascii="Times New Roman" w:hAnsi="Times New Roman"/>
          <w:sz w:val="24"/>
          <w:szCs w:val="24"/>
        </w:rPr>
      </w:pPr>
      <w:r w:rsidRPr="00843F88">
        <w:rPr>
          <w:rFonts w:ascii="Times New Roman" w:hAnsi="Times New Roman"/>
          <w:sz w:val="24"/>
          <w:szCs w:val="24"/>
        </w:rPr>
        <w:tab/>
        <w:t xml:space="preserve">Despite Ehrenreich trying to make a </w:t>
      </w:r>
      <w:commentRangeStart w:id="5"/>
      <w:r w:rsidRPr="00843F88">
        <w:rPr>
          <w:rFonts w:ascii="Times New Roman" w:hAnsi="Times New Roman"/>
          <w:sz w:val="24"/>
          <w:szCs w:val="24"/>
        </w:rPr>
        <w:t xml:space="preserve">sturdy </w:t>
      </w:r>
      <w:commentRangeEnd w:id="5"/>
      <w:r w:rsidR="00026E79">
        <w:rPr>
          <w:rStyle w:val="CommentReference"/>
        </w:rPr>
        <w:commentReference w:id="5"/>
      </w:r>
      <w:r w:rsidRPr="00843F88">
        <w:rPr>
          <w:rFonts w:ascii="Times New Roman" w:hAnsi="Times New Roman"/>
          <w:sz w:val="24"/>
          <w:szCs w:val="24"/>
        </w:rPr>
        <w:t xml:space="preserve">point, </w:t>
      </w:r>
      <w:r w:rsidRPr="00843F88">
        <w:rPr>
          <w:rFonts w:ascii="Times New Roman" w:hAnsi="Times New Roman"/>
          <w:i/>
          <w:sz w:val="24"/>
          <w:szCs w:val="24"/>
        </w:rPr>
        <w:t>Nickel and Dimed</w:t>
      </w:r>
      <w:r w:rsidR="0067773B" w:rsidRPr="00843F88">
        <w:rPr>
          <w:rFonts w:ascii="Times New Roman" w:hAnsi="Times New Roman"/>
          <w:sz w:val="24"/>
          <w:szCs w:val="24"/>
        </w:rPr>
        <w:t xml:space="preserve"> has f</w:t>
      </w:r>
      <w:r w:rsidRPr="00843F88">
        <w:rPr>
          <w:rFonts w:ascii="Times New Roman" w:hAnsi="Times New Roman"/>
          <w:sz w:val="24"/>
          <w:szCs w:val="24"/>
        </w:rPr>
        <w:t xml:space="preserve">laws and weaknesses. First off, Ehrenreich already knows what the outcome of her experiment will be. Because of that, she negatively stereotypes every situation. This </w:t>
      </w:r>
      <w:r w:rsidR="00843F88" w:rsidRPr="00843F88">
        <w:rPr>
          <w:rFonts w:ascii="Times New Roman" w:hAnsi="Times New Roman"/>
          <w:sz w:val="24"/>
          <w:szCs w:val="24"/>
        </w:rPr>
        <w:t xml:space="preserve">observance </w:t>
      </w:r>
      <w:r w:rsidRPr="00843F88">
        <w:rPr>
          <w:rFonts w:ascii="Times New Roman" w:hAnsi="Times New Roman"/>
          <w:sz w:val="24"/>
          <w:szCs w:val="24"/>
        </w:rPr>
        <w:t xml:space="preserve">was the example of pathos used as a rhetorical device. Still, this </w:t>
      </w:r>
      <w:r w:rsidR="00843F88" w:rsidRPr="00843F88">
        <w:rPr>
          <w:rFonts w:ascii="Times New Roman" w:hAnsi="Times New Roman"/>
          <w:sz w:val="24"/>
          <w:szCs w:val="24"/>
        </w:rPr>
        <w:t xml:space="preserve">use of pathos </w:t>
      </w:r>
      <w:r w:rsidRPr="00843F88">
        <w:rPr>
          <w:rFonts w:ascii="Times New Roman" w:hAnsi="Times New Roman"/>
          <w:sz w:val="24"/>
          <w:szCs w:val="24"/>
        </w:rPr>
        <w:t>makes the book extremely predictable. After a few pages, the reader can easily figure out that each chapter is based in a new town, and each chapter ends when Ehrenreich in some way, shape, or form goes broke. People in the real world who suffer from poverty usually can’t just pick up and start over again when they suddenly realize they don’t like their job or cannot find a cheap enough residency. In this way, Ehrenreich comes off as a bit unrealistic.</w:t>
      </w:r>
    </w:p>
    <w:p w:rsidR="000B65E2" w:rsidRPr="00843F88" w:rsidRDefault="000B65E2" w:rsidP="005D7EE8">
      <w:pPr>
        <w:spacing w:line="480" w:lineRule="auto"/>
        <w:contextualSpacing/>
        <w:rPr>
          <w:rFonts w:ascii="Times New Roman" w:hAnsi="Times New Roman"/>
          <w:sz w:val="24"/>
          <w:szCs w:val="24"/>
        </w:rPr>
      </w:pPr>
      <w:r w:rsidRPr="00843F88">
        <w:rPr>
          <w:rFonts w:ascii="Times New Roman" w:hAnsi="Times New Roman"/>
          <w:sz w:val="24"/>
          <w:szCs w:val="24"/>
        </w:rPr>
        <w:tab/>
      </w:r>
      <w:r w:rsidR="00BA692B" w:rsidRPr="00843F88">
        <w:rPr>
          <w:rFonts w:ascii="Times New Roman" w:hAnsi="Times New Roman"/>
          <w:sz w:val="24"/>
          <w:szCs w:val="24"/>
        </w:rPr>
        <w:t xml:space="preserve">Conversely, Ehrenreich does in fact inform the reader about the working poor. Whether one agrees with the realness of Ehrenreich’s project, the reader cannot deny </w:t>
      </w:r>
      <w:r w:rsidR="00BA692B" w:rsidRPr="00843F88">
        <w:rPr>
          <w:rFonts w:ascii="Times New Roman" w:hAnsi="Times New Roman"/>
          <w:i/>
          <w:sz w:val="24"/>
          <w:szCs w:val="24"/>
        </w:rPr>
        <w:t>Nickel and Dimed</w:t>
      </w:r>
      <w:r w:rsidR="00BA692B" w:rsidRPr="00843F88">
        <w:rPr>
          <w:rFonts w:ascii="Times New Roman" w:hAnsi="Times New Roman"/>
          <w:sz w:val="24"/>
          <w:szCs w:val="24"/>
        </w:rPr>
        <w:t xml:space="preserve"> has left them </w:t>
      </w:r>
      <w:r w:rsidR="00843F88" w:rsidRPr="00843F88">
        <w:rPr>
          <w:rFonts w:ascii="Times New Roman" w:hAnsi="Times New Roman"/>
          <w:sz w:val="24"/>
          <w:szCs w:val="24"/>
        </w:rPr>
        <w:t>aware</w:t>
      </w:r>
      <w:r w:rsidR="00BA692B" w:rsidRPr="00843F88">
        <w:rPr>
          <w:rFonts w:ascii="Times New Roman" w:hAnsi="Times New Roman"/>
          <w:sz w:val="24"/>
          <w:szCs w:val="24"/>
        </w:rPr>
        <w:t xml:space="preserve"> to some of the situations of the working poor</w:t>
      </w:r>
      <w:commentRangeStart w:id="6"/>
      <w:r w:rsidR="00BA692B" w:rsidRPr="00843F88">
        <w:rPr>
          <w:rFonts w:ascii="Times New Roman" w:hAnsi="Times New Roman"/>
          <w:sz w:val="24"/>
          <w:szCs w:val="24"/>
        </w:rPr>
        <w:t>.</w:t>
      </w:r>
      <w:commentRangeEnd w:id="6"/>
      <w:r w:rsidR="00026E79">
        <w:rPr>
          <w:rStyle w:val="CommentReference"/>
        </w:rPr>
        <w:commentReference w:id="6"/>
      </w:r>
      <w:r w:rsidR="00BA692B" w:rsidRPr="00843F88">
        <w:rPr>
          <w:rFonts w:ascii="Times New Roman" w:hAnsi="Times New Roman"/>
          <w:sz w:val="24"/>
          <w:szCs w:val="24"/>
        </w:rPr>
        <w:t xml:space="preserve"> Actually, Ehrenreich ends </w:t>
      </w:r>
      <w:r w:rsidR="00BA692B" w:rsidRPr="00843F88">
        <w:rPr>
          <w:rFonts w:ascii="Times New Roman" w:hAnsi="Times New Roman"/>
          <w:i/>
          <w:sz w:val="24"/>
          <w:szCs w:val="24"/>
        </w:rPr>
        <w:t>Nickel and Dimed</w:t>
      </w:r>
      <w:r w:rsidR="00BA692B" w:rsidRPr="00843F88">
        <w:rPr>
          <w:rFonts w:ascii="Times New Roman" w:hAnsi="Times New Roman"/>
          <w:sz w:val="24"/>
          <w:szCs w:val="24"/>
        </w:rPr>
        <w:t xml:space="preserve"> by sharing some of the letters she has received in response to the book by every</w:t>
      </w:r>
      <w:r w:rsidR="00DD1B1A" w:rsidRPr="00843F88">
        <w:rPr>
          <w:rFonts w:ascii="Times New Roman" w:hAnsi="Times New Roman"/>
          <w:sz w:val="24"/>
          <w:szCs w:val="24"/>
        </w:rPr>
        <w:t xml:space="preserve">day readers. </w:t>
      </w:r>
      <w:r w:rsidR="00BA692B" w:rsidRPr="00843F88">
        <w:rPr>
          <w:rFonts w:ascii="Times New Roman" w:hAnsi="Times New Roman"/>
          <w:i/>
          <w:sz w:val="24"/>
          <w:szCs w:val="24"/>
        </w:rPr>
        <w:t>Nickel and Dimed</w:t>
      </w:r>
      <w:r w:rsidR="00BA692B" w:rsidRPr="00843F88">
        <w:rPr>
          <w:rFonts w:ascii="Times New Roman" w:hAnsi="Times New Roman"/>
          <w:sz w:val="24"/>
          <w:szCs w:val="24"/>
        </w:rPr>
        <w:t xml:space="preserve"> has c</w:t>
      </w:r>
      <w:r w:rsidR="00DD1B1A" w:rsidRPr="00843F88">
        <w:rPr>
          <w:rFonts w:ascii="Times New Roman" w:hAnsi="Times New Roman"/>
          <w:sz w:val="24"/>
          <w:szCs w:val="24"/>
        </w:rPr>
        <w:t xml:space="preserve">aused a revolution among politicians and businesses as well. Ehrenreich often makes public appearances to discuss her experiences in writing the book.  After </w:t>
      </w:r>
      <w:r w:rsidR="00DD1B1A" w:rsidRPr="00843F88">
        <w:rPr>
          <w:rFonts w:ascii="Times New Roman" w:hAnsi="Times New Roman"/>
          <w:i/>
          <w:sz w:val="24"/>
          <w:szCs w:val="24"/>
        </w:rPr>
        <w:t>Nickel and Dimed</w:t>
      </w:r>
      <w:r w:rsidR="00DD1B1A" w:rsidRPr="00843F88">
        <w:rPr>
          <w:rFonts w:ascii="Times New Roman" w:hAnsi="Times New Roman"/>
          <w:sz w:val="24"/>
          <w:szCs w:val="24"/>
        </w:rPr>
        <w:t xml:space="preserve"> was published, “the federal minimum wage [was raised] from $5.15 to $5.85 an hour [and furthermore] is slated to hit $7.25 in 2009” (Ehrenreich 234). Ehrenreich’s other strength is that she actually did </w:t>
      </w:r>
      <w:r w:rsidR="00843F88" w:rsidRPr="00843F88">
        <w:rPr>
          <w:rFonts w:ascii="Times New Roman" w:hAnsi="Times New Roman"/>
          <w:sz w:val="24"/>
          <w:szCs w:val="24"/>
        </w:rPr>
        <w:t>put in a lot of work</w:t>
      </w:r>
      <w:r w:rsidR="00DD1B1A" w:rsidRPr="00843F88">
        <w:rPr>
          <w:rFonts w:ascii="Times New Roman" w:hAnsi="Times New Roman"/>
          <w:sz w:val="24"/>
          <w:szCs w:val="24"/>
        </w:rPr>
        <w:t xml:space="preserve"> </w:t>
      </w:r>
      <w:r w:rsidR="00843F88" w:rsidRPr="00843F88">
        <w:rPr>
          <w:rFonts w:ascii="Times New Roman" w:hAnsi="Times New Roman"/>
          <w:sz w:val="24"/>
          <w:szCs w:val="24"/>
        </w:rPr>
        <w:t xml:space="preserve">and time to write </w:t>
      </w:r>
      <w:r w:rsidR="00DD1B1A" w:rsidRPr="00843F88">
        <w:rPr>
          <w:rFonts w:ascii="Times New Roman" w:hAnsi="Times New Roman"/>
          <w:i/>
          <w:sz w:val="24"/>
          <w:szCs w:val="24"/>
        </w:rPr>
        <w:t>Nickel and Dimed</w:t>
      </w:r>
      <w:r w:rsidR="00DD1B1A" w:rsidRPr="00843F88">
        <w:rPr>
          <w:rFonts w:ascii="Times New Roman" w:hAnsi="Times New Roman"/>
          <w:sz w:val="24"/>
          <w:szCs w:val="24"/>
        </w:rPr>
        <w:t xml:space="preserve">. Ehrenreich herself states, “all in all, with some demerits for screwups and gold stars for effort, I think it’s fair to say that as a worker, a jobholder, I deserve a B or maybe B+” </w:t>
      </w:r>
      <w:commentRangeStart w:id="7"/>
      <w:r w:rsidR="00DD1B1A" w:rsidRPr="00843F88">
        <w:rPr>
          <w:rFonts w:ascii="Times New Roman" w:hAnsi="Times New Roman"/>
          <w:sz w:val="24"/>
          <w:szCs w:val="24"/>
        </w:rPr>
        <w:t>(Ehrenreich 196).</w:t>
      </w:r>
      <w:commentRangeEnd w:id="7"/>
      <w:r w:rsidR="00026E79">
        <w:rPr>
          <w:rStyle w:val="CommentReference"/>
        </w:rPr>
        <w:commentReference w:id="7"/>
      </w:r>
    </w:p>
    <w:p w:rsidR="008921A7" w:rsidRPr="00843F88" w:rsidRDefault="008921A7" w:rsidP="005D7EE8">
      <w:pPr>
        <w:spacing w:line="480" w:lineRule="auto"/>
        <w:contextualSpacing/>
        <w:rPr>
          <w:rFonts w:ascii="Times New Roman" w:hAnsi="Times New Roman"/>
          <w:color w:val="000000"/>
          <w:sz w:val="24"/>
          <w:szCs w:val="24"/>
        </w:rPr>
      </w:pPr>
      <w:r w:rsidRPr="00843F88">
        <w:rPr>
          <w:rFonts w:ascii="Times New Roman" w:hAnsi="Times New Roman"/>
          <w:sz w:val="24"/>
          <w:szCs w:val="24"/>
        </w:rPr>
        <w:tab/>
      </w:r>
      <w:r w:rsidR="00843F88" w:rsidRPr="00843F88">
        <w:rPr>
          <w:rFonts w:ascii="Times New Roman" w:hAnsi="Times New Roman"/>
          <w:b/>
          <w:sz w:val="24"/>
          <w:szCs w:val="24"/>
        </w:rPr>
        <w:t>IV.</w:t>
      </w:r>
      <w:r w:rsidR="00843F88" w:rsidRPr="00843F88">
        <w:rPr>
          <w:rFonts w:ascii="Times New Roman" w:hAnsi="Times New Roman"/>
          <w:sz w:val="24"/>
          <w:szCs w:val="24"/>
        </w:rPr>
        <w:t xml:space="preserve"> </w:t>
      </w:r>
      <w:r w:rsidRPr="00843F88">
        <w:rPr>
          <w:rFonts w:ascii="Times New Roman" w:hAnsi="Times New Roman"/>
          <w:sz w:val="24"/>
          <w:szCs w:val="24"/>
        </w:rPr>
        <w:t xml:space="preserve">Some who have opposed the views of </w:t>
      </w:r>
      <w:r w:rsidRPr="00843F88">
        <w:rPr>
          <w:rFonts w:ascii="Times New Roman" w:hAnsi="Times New Roman"/>
          <w:i/>
          <w:sz w:val="24"/>
          <w:szCs w:val="24"/>
        </w:rPr>
        <w:t>Nickel and Dimed</w:t>
      </w:r>
      <w:r w:rsidRPr="00843F88">
        <w:rPr>
          <w:rFonts w:ascii="Times New Roman" w:hAnsi="Times New Roman"/>
          <w:sz w:val="24"/>
          <w:szCs w:val="24"/>
        </w:rPr>
        <w:t xml:space="preserve"> have written their own experiences </w:t>
      </w:r>
      <w:del w:id="8" w:author="Matt and Becky Lane" w:date="2009-05-27T20:59:00Z">
        <w:r w:rsidRPr="00843F88" w:rsidDel="00026E79">
          <w:rPr>
            <w:rFonts w:ascii="Times New Roman" w:hAnsi="Times New Roman"/>
            <w:sz w:val="24"/>
            <w:szCs w:val="24"/>
          </w:rPr>
          <w:delText xml:space="preserve">down </w:delText>
        </w:r>
      </w:del>
      <w:r w:rsidRPr="00843F88">
        <w:rPr>
          <w:rFonts w:ascii="Times New Roman" w:hAnsi="Times New Roman"/>
          <w:sz w:val="24"/>
          <w:szCs w:val="24"/>
        </w:rPr>
        <w:t>as a counterargument.</w:t>
      </w:r>
      <w:r w:rsidR="00C456B9" w:rsidRPr="00843F88">
        <w:rPr>
          <w:rFonts w:ascii="Times New Roman" w:hAnsi="Times New Roman"/>
          <w:sz w:val="24"/>
          <w:szCs w:val="24"/>
        </w:rPr>
        <w:t xml:space="preserve"> For example, author Adam Shepard “</w:t>
      </w:r>
      <w:r w:rsidR="00C456B9" w:rsidRPr="00843F88">
        <w:rPr>
          <w:rFonts w:ascii="Times New Roman" w:hAnsi="Times New Roman"/>
          <w:color w:val="000000"/>
          <w:sz w:val="24"/>
          <w:szCs w:val="24"/>
        </w:rPr>
        <w:t>was inspired after reading [</w:t>
      </w:r>
      <w:r w:rsidR="00C456B9" w:rsidRPr="00843F88">
        <w:rPr>
          <w:rFonts w:ascii="Times New Roman" w:hAnsi="Times New Roman"/>
          <w:i/>
          <w:color w:val="000000"/>
          <w:sz w:val="24"/>
          <w:szCs w:val="24"/>
        </w:rPr>
        <w:t>Nickel and Dimed</w:t>
      </w:r>
      <w:r w:rsidR="00C456B9" w:rsidRPr="00843F88">
        <w:rPr>
          <w:rFonts w:ascii="Times New Roman" w:hAnsi="Times New Roman"/>
          <w:color w:val="000000"/>
          <w:sz w:val="24"/>
          <w:szCs w:val="24"/>
        </w:rPr>
        <w:t xml:space="preserve">]” and decided to take on his own challenge similar to that of Ehrenreich’s (Smith). </w:t>
      </w:r>
      <w:commentRangeStart w:id="9"/>
      <w:r w:rsidR="00C456B9" w:rsidRPr="00843F88">
        <w:rPr>
          <w:rFonts w:ascii="Times New Roman" w:hAnsi="Times New Roman"/>
          <w:color w:val="000000"/>
          <w:sz w:val="24"/>
          <w:szCs w:val="24"/>
        </w:rPr>
        <w:t>“</w:t>
      </w:r>
      <w:commentRangeEnd w:id="9"/>
      <w:r w:rsidR="00026E79">
        <w:rPr>
          <w:rStyle w:val="CommentReference"/>
        </w:rPr>
        <w:commentReference w:id="9"/>
      </w:r>
      <w:r w:rsidR="00C456B9" w:rsidRPr="00843F88">
        <w:rPr>
          <w:rFonts w:ascii="Times New Roman" w:hAnsi="Times New Roman"/>
          <w:color w:val="000000"/>
          <w:sz w:val="24"/>
          <w:szCs w:val="24"/>
        </w:rPr>
        <w:t xml:space="preserve">Unlike Ms. Ehrenreich, who chronicled the difficulty of advancing beyond the ranks of the working poor, Shepard found he was able to successfully climb out of his self-imposed poverty” (Smith). Shepard left his lifestyle with only the clothes he was wearing and twenty-five dollars in his pocket. Another counterargument is that of Charles Platt. Platt </w:t>
      </w:r>
      <w:r w:rsidR="00FD0672" w:rsidRPr="00843F88">
        <w:rPr>
          <w:rFonts w:ascii="Times New Roman" w:hAnsi="Times New Roman"/>
          <w:color w:val="000000"/>
          <w:sz w:val="24"/>
          <w:szCs w:val="24"/>
        </w:rPr>
        <w:t>stated</w:t>
      </w:r>
      <w:r w:rsidR="00C456B9" w:rsidRPr="00843F88">
        <w:rPr>
          <w:rFonts w:ascii="Times New Roman" w:hAnsi="Times New Roman"/>
          <w:color w:val="000000"/>
          <w:sz w:val="24"/>
          <w:szCs w:val="24"/>
        </w:rPr>
        <w:t>, “</w:t>
      </w:r>
      <w:r w:rsidR="00FD0672" w:rsidRPr="00843F88">
        <w:rPr>
          <w:rFonts w:ascii="Times New Roman" w:hAnsi="Times New Roman"/>
          <w:color w:val="000000"/>
          <w:sz w:val="24"/>
          <w:szCs w:val="24"/>
        </w:rPr>
        <w:t>Somehow [Ehrenreich’s] bo</w:t>
      </w:r>
      <w:r w:rsidR="00C456B9" w:rsidRPr="00843F88">
        <w:rPr>
          <w:rFonts w:ascii="Times New Roman" w:hAnsi="Times New Roman"/>
          <w:color w:val="000000"/>
          <w:sz w:val="24"/>
          <w:szCs w:val="24"/>
        </w:rPr>
        <w:t>ok didn’t ring true to me, and I wondered to what extent a preconceived agenda might have biased her reporting. Hence my application for a job at the nearest Wal-Mart” (Platt).</w:t>
      </w:r>
      <w:r w:rsidR="00FD0672" w:rsidRPr="00843F88">
        <w:rPr>
          <w:rFonts w:ascii="Times New Roman" w:hAnsi="Times New Roman"/>
          <w:color w:val="000000"/>
          <w:sz w:val="24"/>
          <w:szCs w:val="24"/>
        </w:rPr>
        <w:t xml:space="preserve"> Platt admits he was not well-paid, but that the Wal-Mart company treated him with nothing but kindness and respect.</w:t>
      </w:r>
    </w:p>
    <w:p w:rsidR="00FD0672" w:rsidRPr="00843F88" w:rsidRDefault="00FD0672" w:rsidP="005D7EE8">
      <w:pPr>
        <w:spacing w:line="480" w:lineRule="auto"/>
        <w:contextualSpacing/>
        <w:rPr>
          <w:rFonts w:ascii="Times New Roman" w:hAnsi="Times New Roman"/>
          <w:color w:val="000000"/>
          <w:sz w:val="24"/>
          <w:szCs w:val="24"/>
        </w:rPr>
      </w:pPr>
      <w:r w:rsidRPr="00843F88">
        <w:rPr>
          <w:rFonts w:ascii="Times New Roman" w:hAnsi="Times New Roman"/>
          <w:color w:val="000000"/>
          <w:sz w:val="24"/>
          <w:szCs w:val="24"/>
        </w:rPr>
        <w:tab/>
        <w:t xml:space="preserve">Adam Shepard’s argument conflicts the most with the </w:t>
      </w:r>
      <w:r w:rsidR="00843F88" w:rsidRPr="00843F88">
        <w:rPr>
          <w:rFonts w:ascii="Times New Roman" w:hAnsi="Times New Roman"/>
          <w:color w:val="000000"/>
          <w:sz w:val="24"/>
          <w:szCs w:val="24"/>
        </w:rPr>
        <w:t>Ehrenreich’s ideas</w:t>
      </w:r>
      <w:r w:rsidRPr="00843F88">
        <w:rPr>
          <w:rFonts w:ascii="Times New Roman" w:hAnsi="Times New Roman"/>
          <w:color w:val="000000"/>
          <w:sz w:val="24"/>
          <w:szCs w:val="24"/>
        </w:rPr>
        <w:t xml:space="preserve">. Shepard in fact, chronicled his experience into his own book, </w:t>
      </w:r>
      <w:r w:rsidRPr="00843F88">
        <w:rPr>
          <w:rFonts w:ascii="Times New Roman" w:hAnsi="Times New Roman"/>
          <w:i/>
          <w:color w:val="000000"/>
          <w:sz w:val="24"/>
          <w:szCs w:val="24"/>
        </w:rPr>
        <w:t>Scratch Beginnings: Me, $25, and the Search for the American Dream</w:t>
      </w:r>
      <w:r w:rsidRPr="00843F88">
        <w:rPr>
          <w:rFonts w:ascii="Times New Roman" w:hAnsi="Times New Roman"/>
          <w:color w:val="000000"/>
          <w:sz w:val="24"/>
          <w:szCs w:val="24"/>
        </w:rPr>
        <w:t>. “The book, he says, is a testament to what ordinary Americans can achieve” (Smith). Shepard took primarily the same steps as Ehrenreich, yet still ended up having an apartment, a car, and a</w:t>
      </w:r>
      <w:r w:rsidR="00843F88" w:rsidRPr="00843F88">
        <w:rPr>
          <w:rFonts w:ascii="Times New Roman" w:hAnsi="Times New Roman"/>
          <w:color w:val="000000"/>
          <w:sz w:val="24"/>
          <w:szCs w:val="24"/>
        </w:rPr>
        <w:t xml:space="preserve"> savings account after only</w:t>
      </w:r>
      <w:r w:rsidRPr="00843F88">
        <w:rPr>
          <w:rFonts w:ascii="Times New Roman" w:hAnsi="Times New Roman"/>
          <w:color w:val="000000"/>
          <w:sz w:val="24"/>
          <w:szCs w:val="24"/>
        </w:rPr>
        <w:t xml:space="preserve"> ten months.</w:t>
      </w:r>
      <w:r w:rsidR="00C52D48" w:rsidRPr="00843F88">
        <w:rPr>
          <w:rFonts w:ascii="Times New Roman" w:hAnsi="Times New Roman"/>
          <w:color w:val="000000"/>
          <w:sz w:val="24"/>
          <w:szCs w:val="24"/>
        </w:rPr>
        <w:t xml:space="preserve"> What Shephard did do differently though was live in a shelter, not in an apartment or motel, and collect food stamps. He even found “work as a day laborer, which led to a steady job with a moving company” (Smith). The possible reason Shepard was more successful is that he started out his journey at the lowest of lows and worked his way up the ladder of status. Ehrenreich never allowed herself time to collect money; she always needed to spend it whether it be for housing or food.</w:t>
      </w:r>
    </w:p>
    <w:p w:rsidR="00C52D48" w:rsidRPr="00843F88" w:rsidRDefault="00C52D48" w:rsidP="005D7EE8">
      <w:pPr>
        <w:spacing w:line="480" w:lineRule="auto"/>
        <w:contextualSpacing/>
        <w:rPr>
          <w:rFonts w:ascii="Times New Roman" w:hAnsi="Times New Roman"/>
          <w:color w:val="000000"/>
          <w:sz w:val="24"/>
          <w:szCs w:val="24"/>
        </w:rPr>
      </w:pPr>
      <w:r w:rsidRPr="00843F88">
        <w:rPr>
          <w:rFonts w:ascii="Times New Roman" w:hAnsi="Times New Roman"/>
          <w:color w:val="000000"/>
          <w:sz w:val="24"/>
          <w:szCs w:val="24"/>
        </w:rPr>
        <w:tab/>
        <w:t xml:space="preserve">While Platt still has a valid counterargument to Ehrenreich, his is more subtle than Shephard’s. Platt’s main point is to show that </w:t>
      </w:r>
      <w:r w:rsidR="008F51CD" w:rsidRPr="00843F88">
        <w:rPr>
          <w:rFonts w:ascii="Times New Roman" w:hAnsi="Times New Roman"/>
          <w:color w:val="000000"/>
          <w:sz w:val="24"/>
          <w:szCs w:val="24"/>
        </w:rPr>
        <w:t xml:space="preserve">while Ehrenreich may have some truth to her words, overall she does not tell the whole story. An example of this would be how “[e]ach successfully completed course added an increment to [Platt’s] hourly wage, [which is] a policy... Barbara Ehrenreich somehow forgot to mention in her book” (Platt). However, Platt does not always conflict </w:t>
      </w:r>
      <w:r w:rsidR="00843F88" w:rsidRPr="00843F88">
        <w:rPr>
          <w:rFonts w:ascii="Times New Roman" w:hAnsi="Times New Roman"/>
          <w:color w:val="000000"/>
          <w:sz w:val="24"/>
          <w:szCs w:val="24"/>
        </w:rPr>
        <w:t xml:space="preserve">with </w:t>
      </w:r>
      <w:r w:rsidR="008F51CD" w:rsidRPr="00843F88">
        <w:rPr>
          <w:rFonts w:ascii="Times New Roman" w:hAnsi="Times New Roman"/>
          <w:color w:val="000000"/>
          <w:sz w:val="24"/>
          <w:szCs w:val="24"/>
        </w:rPr>
        <w:t>Ehrenreich. He does say, “I was not well paid”, which is the main point Ehrenreich was out to prove (Platt). However, Platt finishes this statement by saying, “…but Wal-Mart is hardly unique in paying a low hourly rate to entry-level retail staff. The answer to this problem seems elusive to Barbara Ehrenreich, yet is obvious to any teenager who enrolls in a vocational institute” (Platt).</w:t>
      </w:r>
      <w:r w:rsidR="00936B32" w:rsidRPr="00843F88">
        <w:rPr>
          <w:rFonts w:ascii="Times New Roman" w:hAnsi="Times New Roman"/>
          <w:color w:val="000000"/>
          <w:sz w:val="24"/>
          <w:szCs w:val="24"/>
        </w:rPr>
        <w:t xml:space="preserve"> Platt did not write a book response to </w:t>
      </w:r>
      <w:r w:rsidR="00936B32" w:rsidRPr="00843F88">
        <w:rPr>
          <w:rFonts w:ascii="Times New Roman" w:hAnsi="Times New Roman"/>
          <w:i/>
          <w:color w:val="000000"/>
          <w:sz w:val="24"/>
          <w:szCs w:val="24"/>
        </w:rPr>
        <w:t>Nickel and Dimed</w:t>
      </w:r>
      <w:r w:rsidR="00843F88">
        <w:rPr>
          <w:rFonts w:ascii="Times New Roman" w:hAnsi="Times New Roman"/>
          <w:color w:val="000000"/>
          <w:sz w:val="24"/>
          <w:szCs w:val="24"/>
        </w:rPr>
        <w:t xml:space="preserve"> as did</w:t>
      </w:r>
      <w:r w:rsidR="00936B32" w:rsidRPr="00843F88">
        <w:rPr>
          <w:rFonts w:ascii="Times New Roman" w:hAnsi="Times New Roman"/>
          <w:color w:val="000000"/>
          <w:sz w:val="24"/>
          <w:szCs w:val="24"/>
        </w:rPr>
        <w:t xml:space="preserve"> Adam Shepard, but he did write a journal response.</w:t>
      </w:r>
    </w:p>
    <w:p w:rsidR="00C56182" w:rsidRDefault="00C56182" w:rsidP="005D7EE8">
      <w:pPr>
        <w:spacing w:line="480" w:lineRule="auto"/>
        <w:contextualSpacing/>
        <w:rPr>
          <w:rFonts w:ascii="Times New Roman" w:hAnsi="Times New Roman"/>
          <w:color w:val="000000"/>
          <w:sz w:val="24"/>
          <w:szCs w:val="24"/>
        </w:rPr>
      </w:pPr>
      <w:r w:rsidRPr="00843F88">
        <w:rPr>
          <w:rFonts w:ascii="Times New Roman" w:hAnsi="Times New Roman"/>
          <w:color w:val="000000"/>
          <w:sz w:val="24"/>
          <w:szCs w:val="24"/>
        </w:rPr>
        <w:tab/>
      </w:r>
      <w:r w:rsidR="00843F88" w:rsidRPr="00843F88">
        <w:rPr>
          <w:rFonts w:ascii="Times New Roman" w:hAnsi="Times New Roman"/>
          <w:b/>
          <w:color w:val="000000"/>
          <w:sz w:val="24"/>
          <w:szCs w:val="24"/>
        </w:rPr>
        <w:t>V.</w:t>
      </w:r>
      <w:r w:rsidR="00843F88">
        <w:rPr>
          <w:rFonts w:ascii="Times New Roman" w:hAnsi="Times New Roman"/>
          <w:color w:val="000000"/>
          <w:sz w:val="24"/>
          <w:szCs w:val="24"/>
        </w:rPr>
        <w:t xml:space="preserve"> </w:t>
      </w:r>
      <w:r w:rsidRPr="00843F88">
        <w:rPr>
          <w:rFonts w:ascii="Times New Roman" w:hAnsi="Times New Roman"/>
          <w:color w:val="000000"/>
          <w:sz w:val="24"/>
          <w:szCs w:val="24"/>
        </w:rPr>
        <w:t xml:space="preserve">Overall, Ehrenreich’s position comes off as the most agreeable. Her main focus is to show readers that people who work at minimum wage do not earn enough, and with that, she succeeds. While many argue over the choices Ehrenreich made during her experiment and that she herself failed, all of the other people portrayed in </w:t>
      </w:r>
      <w:r w:rsidRPr="00843F88">
        <w:rPr>
          <w:rFonts w:ascii="Times New Roman" w:hAnsi="Times New Roman"/>
          <w:i/>
          <w:color w:val="000000"/>
          <w:sz w:val="24"/>
          <w:szCs w:val="24"/>
        </w:rPr>
        <w:t>Nickel and Dimed</w:t>
      </w:r>
      <w:r w:rsidRPr="00843F88">
        <w:rPr>
          <w:rFonts w:ascii="Times New Roman" w:hAnsi="Times New Roman"/>
          <w:color w:val="000000"/>
          <w:sz w:val="24"/>
          <w:szCs w:val="24"/>
        </w:rPr>
        <w:t xml:space="preserve"> are real life examples. Simply reading about Ehrenreich’s coworkers is enough to prove that these workers do not get by. </w:t>
      </w:r>
      <w:r w:rsidRPr="00843F88">
        <w:rPr>
          <w:rFonts w:ascii="Times New Roman" w:hAnsi="Times New Roman"/>
          <w:i/>
          <w:color w:val="000000"/>
          <w:sz w:val="24"/>
          <w:szCs w:val="24"/>
        </w:rPr>
        <w:t>Nickel and Dimed</w:t>
      </w:r>
      <w:r w:rsidRPr="00843F88">
        <w:rPr>
          <w:rFonts w:ascii="Times New Roman" w:hAnsi="Times New Roman"/>
          <w:color w:val="000000"/>
          <w:sz w:val="24"/>
          <w:szCs w:val="24"/>
        </w:rPr>
        <w:t xml:space="preserve"> is a prime illustration of how minimum wage is not enough for those depending on it.</w:t>
      </w:r>
    </w:p>
    <w:p w:rsidR="00DD2EE4" w:rsidRDefault="00DD2EE4" w:rsidP="005D7EE8">
      <w:pPr>
        <w:spacing w:line="480" w:lineRule="auto"/>
        <w:contextualSpacing/>
        <w:rPr>
          <w:rFonts w:ascii="Times New Roman" w:hAnsi="Times New Roman"/>
          <w:color w:val="000000"/>
          <w:sz w:val="24"/>
          <w:szCs w:val="24"/>
        </w:rPr>
      </w:pPr>
    </w:p>
    <w:p w:rsidR="00DD2EE4" w:rsidRDefault="00DD2EE4" w:rsidP="005D7EE8">
      <w:pPr>
        <w:spacing w:line="480" w:lineRule="auto"/>
        <w:contextualSpacing/>
        <w:rPr>
          <w:rFonts w:ascii="Times New Roman" w:hAnsi="Times New Roman"/>
          <w:color w:val="000000"/>
          <w:sz w:val="24"/>
          <w:szCs w:val="24"/>
        </w:rPr>
      </w:pPr>
    </w:p>
    <w:p w:rsidR="00DD2EE4" w:rsidRDefault="00DD2EE4" w:rsidP="005D7EE8">
      <w:pPr>
        <w:spacing w:line="480" w:lineRule="auto"/>
        <w:contextualSpacing/>
        <w:rPr>
          <w:rFonts w:ascii="Times New Roman" w:hAnsi="Times New Roman"/>
          <w:color w:val="000000"/>
          <w:sz w:val="24"/>
          <w:szCs w:val="24"/>
        </w:rPr>
      </w:pPr>
    </w:p>
    <w:p w:rsidR="00DD2EE4" w:rsidRDefault="00DD2EE4" w:rsidP="005D7EE8">
      <w:pPr>
        <w:spacing w:line="480" w:lineRule="auto"/>
        <w:contextualSpacing/>
        <w:rPr>
          <w:rFonts w:ascii="Times New Roman" w:hAnsi="Times New Roman"/>
          <w:color w:val="000000"/>
          <w:sz w:val="24"/>
          <w:szCs w:val="24"/>
        </w:rPr>
      </w:pPr>
    </w:p>
    <w:p w:rsidR="00DD2EE4" w:rsidRDefault="00DD2EE4" w:rsidP="005D7EE8">
      <w:pPr>
        <w:spacing w:line="480" w:lineRule="auto"/>
        <w:contextualSpacing/>
        <w:rPr>
          <w:rFonts w:ascii="Times New Roman" w:hAnsi="Times New Roman"/>
          <w:color w:val="000000"/>
          <w:sz w:val="24"/>
          <w:szCs w:val="24"/>
        </w:rPr>
      </w:pPr>
    </w:p>
    <w:p w:rsidR="00DD2EE4" w:rsidRDefault="00DD2EE4" w:rsidP="005D7EE8">
      <w:pPr>
        <w:spacing w:line="480" w:lineRule="auto"/>
        <w:contextualSpacing/>
        <w:rPr>
          <w:rFonts w:ascii="Times New Roman" w:hAnsi="Times New Roman"/>
          <w:color w:val="000000"/>
          <w:sz w:val="24"/>
          <w:szCs w:val="24"/>
        </w:rPr>
      </w:pPr>
    </w:p>
    <w:p w:rsidR="00DD2EE4" w:rsidRDefault="00DD2EE4" w:rsidP="005D7EE8">
      <w:pPr>
        <w:spacing w:line="480" w:lineRule="auto"/>
        <w:contextualSpacing/>
        <w:rPr>
          <w:rFonts w:ascii="Times New Roman" w:hAnsi="Times New Roman"/>
          <w:color w:val="000000"/>
          <w:sz w:val="24"/>
          <w:szCs w:val="24"/>
        </w:rPr>
      </w:pPr>
    </w:p>
    <w:p w:rsidR="00DD2EE4" w:rsidRDefault="00DD2EE4" w:rsidP="005D7EE8">
      <w:pPr>
        <w:spacing w:line="480" w:lineRule="auto"/>
        <w:contextualSpacing/>
        <w:rPr>
          <w:rFonts w:ascii="Times New Roman" w:hAnsi="Times New Roman"/>
          <w:color w:val="000000"/>
          <w:sz w:val="24"/>
          <w:szCs w:val="24"/>
        </w:rPr>
      </w:pPr>
    </w:p>
    <w:p w:rsidR="00DD2EE4" w:rsidRDefault="00DD2EE4" w:rsidP="005D7EE8">
      <w:pPr>
        <w:spacing w:line="480" w:lineRule="auto"/>
        <w:contextualSpacing/>
        <w:rPr>
          <w:rFonts w:ascii="Times New Roman" w:hAnsi="Times New Roman"/>
          <w:color w:val="000000"/>
          <w:sz w:val="24"/>
          <w:szCs w:val="24"/>
        </w:rPr>
      </w:pPr>
    </w:p>
    <w:p w:rsidR="00DD2EE4" w:rsidRDefault="00DD2EE4" w:rsidP="005D7EE8">
      <w:pPr>
        <w:spacing w:line="480" w:lineRule="auto"/>
        <w:contextualSpacing/>
        <w:rPr>
          <w:rFonts w:ascii="Times New Roman" w:hAnsi="Times New Roman"/>
          <w:color w:val="000000"/>
          <w:sz w:val="24"/>
          <w:szCs w:val="24"/>
        </w:rPr>
      </w:pPr>
    </w:p>
    <w:p w:rsidR="00DD2EE4" w:rsidRDefault="00DD2EE4" w:rsidP="005D7EE8">
      <w:pPr>
        <w:spacing w:line="480" w:lineRule="auto"/>
        <w:contextualSpacing/>
        <w:rPr>
          <w:rFonts w:ascii="Times New Roman" w:hAnsi="Times New Roman"/>
          <w:color w:val="000000"/>
          <w:sz w:val="24"/>
          <w:szCs w:val="24"/>
        </w:rPr>
      </w:pPr>
    </w:p>
    <w:p w:rsidR="00DD2EE4" w:rsidRDefault="00DD2EE4" w:rsidP="005D7EE8">
      <w:pPr>
        <w:spacing w:line="480" w:lineRule="auto"/>
        <w:contextualSpacing/>
        <w:rPr>
          <w:rFonts w:ascii="Times New Roman" w:hAnsi="Times New Roman"/>
          <w:color w:val="000000"/>
          <w:sz w:val="24"/>
          <w:szCs w:val="24"/>
        </w:rPr>
      </w:pPr>
    </w:p>
    <w:p w:rsidR="00DD2EE4" w:rsidRDefault="00DD2EE4" w:rsidP="005D7EE8">
      <w:pPr>
        <w:spacing w:line="480" w:lineRule="auto"/>
        <w:contextualSpacing/>
        <w:rPr>
          <w:rFonts w:ascii="Times New Roman" w:hAnsi="Times New Roman"/>
          <w:color w:val="000000"/>
          <w:sz w:val="24"/>
          <w:szCs w:val="24"/>
        </w:rPr>
      </w:pPr>
    </w:p>
    <w:p w:rsidR="00DD2EE4" w:rsidRPr="00340F4C" w:rsidRDefault="00DD2EE4" w:rsidP="00DD2EE4">
      <w:pPr>
        <w:spacing w:line="480" w:lineRule="auto"/>
        <w:contextualSpacing/>
        <w:jc w:val="center"/>
        <w:rPr>
          <w:rFonts w:ascii="Times New Roman" w:hAnsi="Times New Roman"/>
          <w:sz w:val="24"/>
          <w:szCs w:val="24"/>
        </w:rPr>
      </w:pPr>
      <w:r w:rsidRPr="00340F4C">
        <w:rPr>
          <w:rFonts w:ascii="Times New Roman" w:hAnsi="Times New Roman"/>
          <w:sz w:val="24"/>
          <w:szCs w:val="24"/>
        </w:rPr>
        <w:t>Annotated Bibliography</w:t>
      </w:r>
    </w:p>
    <w:p w:rsidR="00DD2EE4" w:rsidRDefault="00DD2EE4" w:rsidP="00DD2EE4">
      <w:pPr>
        <w:spacing w:line="480" w:lineRule="auto"/>
        <w:contextualSpacing/>
        <w:rPr>
          <w:rFonts w:ascii="Times New Roman" w:hAnsi="Times New Roman"/>
          <w:sz w:val="24"/>
          <w:szCs w:val="24"/>
          <w:u w:val="single"/>
        </w:rPr>
      </w:pPr>
    </w:p>
    <w:p w:rsidR="00DD2EE4" w:rsidRPr="00AA75A5" w:rsidRDefault="00DD2EE4" w:rsidP="00DD2EE4">
      <w:pPr>
        <w:spacing w:line="480" w:lineRule="auto"/>
        <w:contextualSpacing/>
        <w:rPr>
          <w:rFonts w:ascii="Times New Roman" w:hAnsi="Times New Roman"/>
          <w:sz w:val="24"/>
          <w:szCs w:val="24"/>
        </w:rPr>
      </w:pPr>
      <w:r w:rsidRPr="00AA75A5">
        <w:rPr>
          <w:rFonts w:ascii="Times New Roman" w:hAnsi="Times New Roman"/>
          <w:sz w:val="24"/>
          <w:szCs w:val="24"/>
          <w:u w:val="single"/>
        </w:rPr>
        <w:t>BookJive</w:t>
      </w:r>
      <w:r w:rsidRPr="00AA75A5">
        <w:rPr>
          <w:rFonts w:ascii="Times New Roman" w:hAnsi="Times New Roman"/>
          <w:sz w:val="24"/>
          <w:szCs w:val="24"/>
        </w:rPr>
        <w:t xml:space="preserve">. "Book: Nickel and Dimed: On (Not) Getting By in America" 2008. 5 May 2009 </w:t>
      </w:r>
    </w:p>
    <w:p w:rsidR="001779E0" w:rsidRDefault="00DD2EE4" w:rsidP="001779E0">
      <w:pPr>
        <w:spacing w:line="480" w:lineRule="auto"/>
        <w:ind w:firstLine="720"/>
        <w:contextualSpacing/>
        <w:rPr>
          <w:rFonts w:ascii="Times New Roman" w:hAnsi="Times New Roman"/>
          <w:sz w:val="24"/>
          <w:szCs w:val="24"/>
        </w:rPr>
      </w:pPr>
      <w:r w:rsidRPr="00AA75A5">
        <w:rPr>
          <w:rFonts w:ascii="Times New Roman" w:hAnsi="Times New Roman"/>
          <w:sz w:val="24"/>
          <w:szCs w:val="24"/>
        </w:rPr>
        <w:t>&lt;</w:t>
      </w:r>
      <w:hyperlink r:id="rId9" w:history="1">
        <w:r w:rsidRPr="001779E0">
          <w:rPr>
            <w:rStyle w:val="Hyperlink"/>
            <w:rFonts w:ascii="Times New Roman" w:hAnsi="Times New Roman"/>
            <w:sz w:val="24"/>
            <w:szCs w:val="24"/>
          </w:rPr>
          <w:t>http://www.bookjive.com/wiki/Book:Nickel_and_Dimed:_On_(Not)_Getting_By_in_America</w:t>
        </w:r>
      </w:hyperlink>
      <w:r w:rsidRPr="00AA75A5">
        <w:rPr>
          <w:rFonts w:ascii="Times New Roman" w:hAnsi="Times New Roman"/>
          <w:sz w:val="24"/>
          <w:szCs w:val="24"/>
        </w:rPr>
        <w:t>&gt;.</w:t>
      </w:r>
    </w:p>
    <w:p w:rsidR="00DD2EE4" w:rsidRPr="00AA75A5" w:rsidRDefault="00DD2EE4" w:rsidP="001779E0">
      <w:pPr>
        <w:spacing w:line="480" w:lineRule="auto"/>
        <w:contextualSpacing/>
        <w:rPr>
          <w:rFonts w:ascii="Times New Roman" w:hAnsi="Times New Roman"/>
          <w:sz w:val="24"/>
          <w:szCs w:val="24"/>
        </w:rPr>
      </w:pPr>
      <w:r w:rsidRPr="00AA75A5">
        <w:rPr>
          <w:rFonts w:ascii="Times New Roman" w:hAnsi="Times New Roman"/>
          <w:sz w:val="24"/>
          <w:szCs w:val="24"/>
          <w:u w:val="single"/>
        </w:rPr>
        <w:t>Discover The Networks</w:t>
      </w:r>
      <w:r w:rsidRPr="00AA75A5">
        <w:rPr>
          <w:rFonts w:ascii="Times New Roman" w:hAnsi="Times New Roman"/>
          <w:sz w:val="24"/>
          <w:szCs w:val="24"/>
        </w:rPr>
        <w:t xml:space="preserve">. "Barbara Ehrenreich" 2006. 5 May 2009 </w:t>
      </w:r>
    </w:p>
    <w:p w:rsidR="001779E0" w:rsidRDefault="00DD2EE4" w:rsidP="001779E0">
      <w:pPr>
        <w:spacing w:line="480" w:lineRule="auto"/>
        <w:ind w:firstLine="720"/>
        <w:contextualSpacing/>
        <w:rPr>
          <w:rFonts w:ascii="Times New Roman" w:hAnsi="Times New Roman"/>
          <w:sz w:val="24"/>
          <w:szCs w:val="24"/>
        </w:rPr>
      </w:pPr>
      <w:r w:rsidRPr="00AA75A5">
        <w:rPr>
          <w:rFonts w:ascii="Times New Roman" w:hAnsi="Times New Roman"/>
          <w:sz w:val="24"/>
          <w:szCs w:val="24"/>
        </w:rPr>
        <w:t>&lt;</w:t>
      </w:r>
      <w:hyperlink r:id="rId10" w:history="1">
        <w:r w:rsidRPr="001779E0">
          <w:rPr>
            <w:rStyle w:val="Hyperlink"/>
            <w:rFonts w:ascii="Times New Roman" w:hAnsi="Times New Roman"/>
            <w:sz w:val="24"/>
            <w:szCs w:val="24"/>
          </w:rPr>
          <w:t>http://www.discoverthenetworks.org/individualProfile.asp?indid=1058</w:t>
        </w:r>
      </w:hyperlink>
      <w:r w:rsidRPr="00AA75A5">
        <w:rPr>
          <w:rFonts w:ascii="Times New Roman" w:hAnsi="Times New Roman"/>
          <w:sz w:val="24"/>
          <w:szCs w:val="24"/>
        </w:rPr>
        <w:t>&gt;.</w:t>
      </w:r>
    </w:p>
    <w:p w:rsidR="00DD2EE4" w:rsidRPr="00AA75A5" w:rsidRDefault="00DD2EE4" w:rsidP="001779E0">
      <w:pPr>
        <w:spacing w:line="480" w:lineRule="auto"/>
        <w:contextualSpacing/>
        <w:rPr>
          <w:rFonts w:ascii="Times New Roman" w:hAnsi="Times New Roman"/>
          <w:sz w:val="24"/>
          <w:szCs w:val="24"/>
        </w:rPr>
      </w:pPr>
      <w:r w:rsidRPr="00AA75A5">
        <w:rPr>
          <w:rFonts w:ascii="Times New Roman" w:hAnsi="Times New Roman"/>
          <w:sz w:val="24"/>
          <w:szCs w:val="24"/>
        </w:rPr>
        <w:t xml:space="preserve">Ehrenreich, Barbara. </w:t>
      </w:r>
      <w:r w:rsidRPr="00AA75A5">
        <w:rPr>
          <w:rFonts w:ascii="Times New Roman" w:hAnsi="Times New Roman"/>
          <w:sz w:val="24"/>
          <w:szCs w:val="24"/>
          <w:u w:val="single"/>
        </w:rPr>
        <w:t>Nickel and Dimed: On (Not) Getting By in America</w:t>
      </w:r>
      <w:r w:rsidRPr="00AA75A5">
        <w:rPr>
          <w:rFonts w:ascii="Times New Roman" w:hAnsi="Times New Roman"/>
          <w:sz w:val="24"/>
          <w:szCs w:val="24"/>
        </w:rPr>
        <w:t xml:space="preserve">. New York: Holt </w:t>
      </w:r>
    </w:p>
    <w:p w:rsidR="001779E0" w:rsidRDefault="00DD2EE4" w:rsidP="001779E0">
      <w:pPr>
        <w:spacing w:line="480" w:lineRule="auto"/>
        <w:ind w:firstLine="720"/>
        <w:contextualSpacing/>
        <w:rPr>
          <w:rFonts w:ascii="Times New Roman" w:hAnsi="Times New Roman"/>
          <w:sz w:val="24"/>
          <w:szCs w:val="24"/>
        </w:rPr>
      </w:pPr>
      <w:r w:rsidRPr="00AA75A5">
        <w:rPr>
          <w:rFonts w:ascii="Times New Roman" w:hAnsi="Times New Roman"/>
          <w:sz w:val="24"/>
          <w:szCs w:val="24"/>
        </w:rPr>
        <w:t xml:space="preserve">Paperbacks, 2001. 1-235.Platt, Charles. </w:t>
      </w:r>
    </w:p>
    <w:p w:rsidR="00DD2EE4" w:rsidRPr="00AA75A5" w:rsidRDefault="00DD2EE4" w:rsidP="001779E0">
      <w:pPr>
        <w:spacing w:line="480" w:lineRule="auto"/>
        <w:contextualSpacing/>
        <w:rPr>
          <w:rFonts w:ascii="Times New Roman" w:hAnsi="Times New Roman"/>
          <w:sz w:val="24"/>
          <w:szCs w:val="24"/>
        </w:rPr>
      </w:pPr>
      <w:r w:rsidRPr="00AA75A5">
        <w:rPr>
          <w:rFonts w:ascii="Times New Roman" w:hAnsi="Times New Roman"/>
          <w:sz w:val="24"/>
          <w:szCs w:val="24"/>
        </w:rPr>
        <w:t xml:space="preserve">"Life at Wal-Mart" </w:t>
      </w:r>
      <w:r w:rsidRPr="00AA75A5">
        <w:rPr>
          <w:rFonts w:ascii="Times New Roman" w:hAnsi="Times New Roman"/>
          <w:sz w:val="24"/>
          <w:szCs w:val="24"/>
          <w:u w:val="single"/>
        </w:rPr>
        <w:t>Boing Boing</w:t>
      </w:r>
      <w:r w:rsidRPr="00AA75A5">
        <w:rPr>
          <w:rFonts w:ascii="Times New Roman" w:hAnsi="Times New Roman"/>
          <w:sz w:val="24"/>
          <w:szCs w:val="24"/>
        </w:rPr>
        <w:t xml:space="preserve">. 2009. 5 May 2009 </w:t>
      </w:r>
    </w:p>
    <w:p w:rsidR="001779E0" w:rsidRDefault="00DD2EE4" w:rsidP="001779E0">
      <w:pPr>
        <w:spacing w:line="480" w:lineRule="auto"/>
        <w:ind w:firstLine="720"/>
        <w:contextualSpacing/>
        <w:rPr>
          <w:rFonts w:ascii="Times New Roman" w:hAnsi="Times New Roman"/>
          <w:sz w:val="24"/>
          <w:szCs w:val="24"/>
        </w:rPr>
      </w:pPr>
      <w:r w:rsidRPr="00AA75A5">
        <w:rPr>
          <w:rFonts w:ascii="Times New Roman" w:hAnsi="Times New Roman"/>
          <w:sz w:val="24"/>
          <w:szCs w:val="24"/>
        </w:rPr>
        <w:t>&lt;</w:t>
      </w:r>
      <w:hyperlink r:id="rId11" w:history="1">
        <w:r w:rsidRPr="001779E0">
          <w:rPr>
            <w:rStyle w:val="Hyperlink"/>
            <w:rFonts w:ascii="Times New Roman" w:hAnsi="Times New Roman"/>
            <w:sz w:val="24"/>
            <w:szCs w:val="24"/>
          </w:rPr>
          <w:t>http://www.boingboing.net/2009/02/01/life-at-walmart.html</w:t>
        </w:r>
      </w:hyperlink>
      <w:r w:rsidRPr="00AA75A5">
        <w:rPr>
          <w:rFonts w:ascii="Times New Roman" w:hAnsi="Times New Roman"/>
          <w:sz w:val="24"/>
          <w:szCs w:val="24"/>
        </w:rPr>
        <w:t>&gt;.</w:t>
      </w:r>
    </w:p>
    <w:p w:rsidR="00DD2EE4" w:rsidRPr="00AA75A5" w:rsidRDefault="00DD2EE4" w:rsidP="001779E0">
      <w:pPr>
        <w:spacing w:line="480" w:lineRule="auto"/>
        <w:contextualSpacing/>
        <w:rPr>
          <w:rFonts w:ascii="Times New Roman" w:hAnsi="Times New Roman"/>
          <w:sz w:val="24"/>
          <w:szCs w:val="24"/>
        </w:rPr>
      </w:pPr>
      <w:r w:rsidRPr="00AA75A5">
        <w:rPr>
          <w:rFonts w:ascii="Times New Roman" w:hAnsi="Times New Roman"/>
          <w:sz w:val="24"/>
          <w:szCs w:val="24"/>
        </w:rPr>
        <w:t xml:space="preserve">Smith, Peter. "Homeless: Can you build a life from $25?" </w:t>
      </w:r>
      <w:r w:rsidRPr="00AA75A5">
        <w:rPr>
          <w:rFonts w:ascii="Times New Roman" w:hAnsi="Times New Roman"/>
          <w:sz w:val="24"/>
          <w:szCs w:val="24"/>
          <w:u w:val="single"/>
        </w:rPr>
        <w:t>The Christian Science Monitor</w:t>
      </w:r>
      <w:r w:rsidRPr="00AA75A5">
        <w:rPr>
          <w:rFonts w:ascii="Times New Roman" w:hAnsi="Times New Roman"/>
          <w:sz w:val="24"/>
          <w:szCs w:val="24"/>
        </w:rPr>
        <w:t xml:space="preserve">. 2008.   </w:t>
      </w:r>
    </w:p>
    <w:p w:rsidR="001779E0" w:rsidRDefault="00DD2EE4" w:rsidP="00DD2EE4">
      <w:pPr>
        <w:spacing w:line="480" w:lineRule="auto"/>
        <w:contextualSpacing/>
        <w:rPr>
          <w:rFonts w:ascii="Times New Roman" w:hAnsi="Times New Roman"/>
          <w:sz w:val="24"/>
          <w:szCs w:val="24"/>
        </w:rPr>
      </w:pPr>
      <w:r w:rsidRPr="00AA75A5">
        <w:rPr>
          <w:rFonts w:ascii="Times New Roman" w:hAnsi="Times New Roman"/>
          <w:sz w:val="24"/>
          <w:szCs w:val="24"/>
        </w:rPr>
        <w:tab/>
        <w:t>5 May 2009 &lt;</w:t>
      </w:r>
      <w:hyperlink r:id="rId12" w:history="1">
        <w:r w:rsidRPr="001779E0">
          <w:rPr>
            <w:rStyle w:val="Hyperlink"/>
            <w:rFonts w:ascii="Times New Roman" w:hAnsi="Times New Roman"/>
            <w:sz w:val="24"/>
            <w:szCs w:val="24"/>
          </w:rPr>
          <w:t>http://www.csmonitor.com/2008/0211/p13s02-wmgn.html</w:t>
        </w:r>
      </w:hyperlink>
      <w:r w:rsidRPr="00AA75A5">
        <w:rPr>
          <w:rFonts w:ascii="Times New Roman" w:hAnsi="Times New Roman"/>
          <w:sz w:val="24"/>
          <w:szCs w:val="24"/>
        </w:rPr>
        <w:t>&gt;.</w:t>
      </w:r>
    </w:p>
    <w:p w:rsidR="00DD2EE4" w:rsidRPr="00AA75A5" w:rsidRDefault="00DD2EE4" w:rsidP="00DD2EE4">
      <w:pPr>
        <w:spacing w:line="480" w:lineRule="auto"/>
        <w:contextualSpacing/>
        <w:rPr>
          <w:rFonts w:ascii="Times New Roman" w:hAnsi="Times New Roman"/>
          <w:sz w:val="24"/>
          <w:szCs w:val="24"/>
        </w:rPr>
      </w:pPr>
      <w:r w:rsidRPr="00AA75A5">
        <w:rPr>
          <w:rFonts w:ascii="Times New Roman" w:hAnsi="Times New Roman"/>
          <w:sz w:val="24"/>
          <w:szCs w:val="24"/>
          <w:u w:val="single"/>
        </w:rPr>
        <w:t>The New York Times</w:t>
      </w:r>
      <w:r w:rsidRPr="00AA75A5">
        <w:rPr>
          <w:rFonts w:ascii="Times New Roman" w:hAnsi="Times New Roman"/>
          <w:sz w:val="24"/>
          <w:szCs w:val="24"/>
        </w:rPr>
        <w:t xml:space="preserve">. "Columnist Biography: Barbara Ehrenreich" 2004. 5 May 2009 </w:t>
      </w:r>
    </w:p>
    <w:p w:rsidR="00DD2EE4" w:rsidRDefault="00DD2EE4" w:rsidP="00DD2EE4">
      <w:pPr>
        <w:spacing w:line="480" w:lineRule="auto"/>
        <w:ind w:firstLine="720"/>
        <w:contextualSpacing/>
        <w:rPr>
          <w:rFonts w:ascii="Times New Roman" w:hAnsi="Times New Roman"/>
          <w:sz w:val="24"/>
          <w:szCs w:val="24"/>
        </w:rPr>
      </w:pPr>
      <w:r w:rsidRPr="00AA75A5">
        <w:rPr>
          <w:rFonts w:ascii="Times New Roman" w:hAnsi="Times New Roman"/>
          <w:sz w:val="24"/>
          <w:szCs w:val="24"/>
        </w:rPr>
        <w:t>&lt;</w:t>
      </w:r>
      <w:hyperlink r:id="rId13" w:history="1">
        <w:r w:rsidRPr="001779E0">
          <w:rPr>
            <w:rStyle w:val="Hyperlink"/>
            <w:rFonts w:ascii="Times New Roman" w:hAnsi="Times New Roman"/>
            <w:sz w:val="24"/>
            <w:szCs w:val="24"/>
          </w:rPr>
          <w:t>http://www.nytimes.com/ref/opinion/ehrenreich-bio.html</w:t>
        </w:r>
      </w:hyperlink>
      <w:r w:rsidRPr="00AA75A5">
        <w:rPr>
          <w:rFonts w:ascii="Times New Roman" w:hAnsi="Times New Roman"/>
          <w:sz w:val="24"/>
          <w:szCs w:val="24"/>
        </w:rPr>
        <w:t>&gt;.</w:t>
      </w:r>
    </w:p>
    <w:p w:rsidR="001779E0" w:rsidRDefault="001779E0" w:rsidP="00DD2EE4">
      <w:pPr>
        <w:spacing w:line="480" w:lineRule="auto"/>
        <w:ind w:firstLine="720"/>
        <w:contextualSpacing/>
        <w:rPr>
          <w:rFonts w:ascii="Times New Roman" w:hAnsi="Times New Roman"/>
          <w:sz w:val="24"/>
          <w:szCs w:val="24"/>
        </w:rPr>
      </w:pPr>
    </w:p>
    <w:p w:rsidR="001779E0" w:rsidRPr="005C5D6D" w:rsidRDefault="00026E79" w:rsidP="001779E0">
      <w:r>
        <w:object w:dxaOrig="11618" w:dyaOrig="52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0pt;height:265.5pt" o:ole="">
            <v:imagedata r:id="rId14" o:title=""/>
          </v:shape>
          <o:OLEObject Type="Embed" ProgID="Excel.Sheet.12" ShapeID="_x0000_i1025" DrawAspect="Content" ObjectID="_1305307877" r:id="rId15"/>
        </w:object>
      </w:r>
      <w:r w:rsidR="001779E0">
        <w:tab/>
      </w:r>
    </w:p>
    <w:p w:rsidR="001779E0" w:rsidRDefault="001779E0" w:rsidP="00DD2EE4">
      <w:pPr>
        <w:spacing w:line="480" w:lineRule="auto"/>
        <w:ind w:firstLine="720"/>
        <w:contextualSpacing/>
        <w:rPr>
          <w:rFonts w:ascii="Times New Roman" w:hAnsi="Times New Roman"/>
          <w:sz w:val="24"/>
          <w:szCs w:val="24"/>
        </w:rPr>
      </w:pPr>
    </w:p>
    <w:p w:rsidR="00DD2EE4" w:rsidRPr="00843F88" w:rsidRDefault="00DD2EE4" w:rsidP="005D7EE8">
      <w:pPr>
        <w:spacing w:line="480" w:lineRule="auto"/>
        <w:contextualSpacing/>
        <w:rPr>
          <w:rFonts w:ascii="Times New Roman" w:hAnsi="Times New Roman"/>
          <w:sz w:val="24"/>
          <w:szCs w:val="24"/>
        </w:rPr>
      </w:pPr>
    </w:p>
    <w:sectPr w:rsidR="00DD2EE4" w:rsidRPr="00843F88" w:rsidSect="00767448">
      <w:headerReference w:type="even" r:id="rId16"/>
      <w:headerReference w:type="default" r:id="rId17"/>
      <w:pgSz w:w="12240" w:h="15840" w:code="1"/>
      <w:pgMar w:top="1440" w:right="1440" w:bottom="1440" w:left="1440" w:header="720" w:footer="720" w:gutter="0"/>
      <w:cols w:space="720"/>
      <w:titlePg/>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Matt and Becky Lane" w:date="2009-05-27T20:52:00Z" w:initials="MB">
    <w:p w:rsidR="00026E79" w:rsidRDefault="00026E79">
      <w:pPr>
        <w:pStyle w:val="CommentText"/>
      </w:pPr>
      <w:r>
        <w:rPr>
          <w:rStyle w:val="CommentReference"/>
        </w:rPr>
        <w:annotationRef/>
      </w:r>
      <w:r>
        <w:t>16.1</w:t>
      </w:r>
    </w:p>
  </w:comment>
  <w:comment w:id="1" w:author="Matt and Becky Lane" w:date="2009-05-27T20:55:00Z" w:initials="MB">
    <w:p w:rsidR="00026E79" w:rsidRDefault="00026E79">
      <w:pPr>
        <w:pStyle w:val="CommentText"/>
      </w:pPr>
      <w:r>
        <w:rPr>
          <w:rStyle w:val="CommentReference"/>
        </w:rPr>
        <w:annotationRef/>
      </w:r>
      <w:r>
        <w:t>6.7</w:t>
      </w:r>
    </w:p>
  </w:comment>
  <w:comment w:id="2" w:author="Matt and Becky Lane" w:date="2009-05-27T20:55:00Z" w:initials="MB">
    <w:p w:rsidR="00026E79" w:rsidRDefault="00026E79">
      <w:pPr>
        <w:pStyle w:val="CommentText"/>
      </w:pPr>
      <w:r>
        <w:rPr>
          <w:rStyle w:val="CommentReference"/>
        </w:rPr>
        <w:annotationRef/>
      </w:r>
      <w:r>
        <w:t>5.2</w:t>
      </w:r>
    </w:p>
  </w:comment>
  <w:comment w:id="3" w:author="Matt and Becky Lane" w:date="2009-05-27T20:56:00Z" w:initials="MB">
    <w:p w:rsidR="00026E79" w:rsidRDefault="00026E79">
      <w:pPr>
        <w:pStyle w:val="CommentText"/>
      </w:pPr>
      <w:r>
        <w:rPr>
          <w:rStyle w:val="CommentReference"/>
        </w:rPr>
        <w:annotationRef/>
      </w:r>
      <w:r>
        <w:t>5.7</w:t>
      </w:r>
    </w:p>
  </w:comment>
  <w:comment w:id="4" w:author="Matt and Becky Lane" w:date="2009-05-27T20:56:00Z" w:initials="MB">
    <w:p w:rsidR="00026E79" w:rsidRDefault="00026E79">
      <w:pPr>
        <w:pStyle w:val="CommentText"/>
      </w:pPr>
      <w:r>
        <w:rPr>
          <w:rStyle w:val="CommentReference"/>
        </w:rPr>
        <w:annotationRef/>
      </w:r>
      <w:r>
        <w:t>Remember not to end a paragraph with a citation. We need to hear your voice.</w:t>
      </w:r>
    </w:p>
  </w:comment>
  <w:comment w:id="5" w:author="Matt and Becky Lane" w:date="2009-05-27T20:57:00Z" w:initials="MB">
    <w:p w:rsidR="00026E79" w:rsidRDefault="00026E79">
      <w:pPr>
        <w:pStyle w:val="CommentText"/>
      </w:pPr>
      <w:r>
        <w:rPr>
          <w:rStyle w:val="CommentReference"/>
        </w:rPr>
        <w:annotationRef/>
      </w:r>
      <w:r>
        <w:t>16.1</w:t>
      </w:r>
    </w:p>
  </w:comment>
  <w:comment w:id="6" w:author="Matt and Becky Lane" w:date="2009-05-27T20:58:00Z" w:initials="MB">
    <w:p w:rsidR="00026E79" w:rsidRDefault="00026E79">
      <w:pPr>
        <w:pStyle w:val="CommentText"/>
      </w:pPr>
      <w:r>
        <w:rPr>
          <w:rStyle w:val="CommentReference"/>
        </w:rPr>
        <w:annotationRef/>
      </w:r>
      <w:r>
        <w:t>good point</w:t>
      </w:r>
    </w:p>
  </w:comment>
  <w:comment w:id="7" w:author="Matt and Becky Lane" w:date="2009-05-27T20:58:00Z" w:initials="MB">
    <w:p w:rsidR="00026E79" w:rsidRDefault="00026E79">
      <w:pPr>
        <w:pStyle w:val="CommentText"/>
      </w:pPr>
      <w:r>
        <w:rPr>
          <w:rStyle w:val="CommentReference"/>
        </w:rPr>
        <w:annotationRef/>
      </w:r>
      <w:r>
        <w:t>See previous comment regarding ending paragraphs with citations. Otherwise, nice job on this section.</w:t>
      </w:r>
    </w:p>
  </w:comment>
  <w:comment w:id="9" w:author="Matt and Becky Lane" w:date="2009-05-27T20:59:00Z" w:initials="MB">
    <w:p w:rsidR="00026E79" w:rsidRDefault="00026E79">
      <w:pPr>
        <w:pStyle w:val="CommentText"/>
      </w:pPr>
      <w:r>
        <w:rPr>
          <w:rStyle w:val="CommentReference"/>
        </w:rPr>
        <w:annotationRef/>
      </w:r>
      <w:r>
        <w:t>5.4 – Quotations need introductory elements, or they are just plopped into the text.</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172C" w:rsidRDefault="00F0172C" w:rsidP="005F0063">
      <w:pPr>
        <w:spacing w:after="0" w:line="240" w:lineRule="auto"/>
      </w:pPr>
      <w:r>
        <w:separator/>
      </w:r>
    </w:p>
  </w:endnote>
  <w:endnote w:type="continuationSeparator" w:id="1">
    <w:p w:rsidR="00F0172C" w:rsidRDefault="00F0172C" w:rsidP="005F006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172C" w:rsidRDefault="00F0172C" w:rsidP="005F0063">
      <w:pPr>
        <w:spacing w:after="0" w:line="240" w:lineRule="auto"/>
      </w:pPr>
      <w:r>
        <w:separator/>
      </w:r>
    </w:p>
  </w:footnote>
  <w:footnote w:type="continuationSeparator" w:id="1">
    <w:p w:rsidR="00F0172C" w:rsidRDefault="00F0172C" w:rsidP="005F006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2BDB" w:rsidRPr="00291EE8" w:rsidRDefault="005D7EE8" w:rsidP="002B2BDB">
    <w:pPr>
      <w:pStyle w:val="Header"/>
      <w:jc w:val="right"/>
      <w:rPr>
        <w:rFonts w:ascii="Times New Roman" w:hAnsi="Times New Roman"/>
        <w:sz w:val="24"/>
        <w:szCs w:val="24"/>
      </w:rPr>
    </w:pPr>
    <w:r>
      <w:rPr>
        <w:rFonts w:ascii="Times New Roman" w:hAnsi="Times New Roman"/>
        <w:sz w:val="24"/>
        <w:szCs w:val="24"/>
      </w:rPr>
      <w:t>Balliett 2</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7448" w:rsidRPr="00767448" w:rsidRDefault="005D7EE8">
    <w:pPr>
      <w:pStyle w:val="Header"/>
      <w:jc w:val="right"/>
      <w:rPr>
        <w:rFonts w:ascii="Times New Roman" w:hAnsi="Times New Roman"/>
        <w:sz w:val="24"/>
        <w:szCs w:val="24"/>
      </w:rPr>
    </w:pPr>
    <w:r w:rsidRPr="00767448">
      <w:rPr>
        <w:rFonts w:ascii="Times New Roman" w:hAnsi="Times New Roman"/>
        <w:sz w:val="24"/>
        <w:szCs w:val="24"/>
      </w:rPr>
      <w:t xml:space="preserve">Balliett </w:t>
    </w:r>
    <w:r w:rsidR="00391602" w:rsidRPr="00767448">
      <w:rPr>
        <w:rFonts w:ascii="Times New Roman" w:hAnsi="Times New Roman"/>
        <w:sz w:val="24"/>
        <w:szCs w:val="24"/>
      </w:rPr>
      <w:fldChar w:fldCharType="begin"/>
    </w:r>
    <w:r w:rsidRPr="00767448">
      <w:rPr>
        <w:rFonts w:ascii="Times New Roman" w:hAnsi="Times New Roman"/>
        <w:sz w:val="24"/>
        <w:szCs w:val="24"/>
      </w:rPr>
      <w:instrText xml:space="preserve"> PAGE   \* MERGEFORMAT </w:instrText>
    </w:r>
    <w:r w:rsidR="00391602" w:rsidRPr="00767448">
      <w:rPr>
        <w:rFonts w:ascii="Times New Roman" w:hAnsi="Times New Roman"/>
        <w:sz w:val="24"/>
        <w:szCs w:val="24"/>
      </w:rPr>
      <w:fldChar w:fldCharType="separate"/>
    </w:r>
    <w:r w:rsidR="001779E0">
      <w:rPr>
        <w:rFonts w:ascii="Times New Roman" w:hAnsi="Times New Roman"/>
        <w:noProof/>
        <w:sz w:val="24"/>
        <w:szCs w:val="24"/>
      </w:rPr>
      <w:t>8</w:t>
    </w:r>
    <w:r w:rsidR="00391602" w:rsidRPr="00767448">
      <w:rPr>
        <w:rFonts w:ascii="Times New Roman" w:hAnsi="Times New Roman"/>
        <w:sz w:val="24"/>
        <w:szCs w:val="24"/>
      </w:rPr>
      <w:fldChar w:fldCharType="end"/>
    </w:r>
  </w:p>
  <w:p w:rsidR="002B2BDB" w:rsidRPr="00291EE8" w:rsidRDefault="00F0172C" w:rsidP="002B2BDB">
    <w:pPr>
      <w:pStyle w:val="Header"/>
      <w:jc w:val="right"/>
      <w:rPr>
        <w:rFonts w:ascii="Times New Roman" w:hAnsi="Times New Roman"/>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336983"/>
    <w:multiLevelType w:val="multilevel"/>
    <w:tmpl w:val="054C90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val="fullPage" w:percent="100"/>
  <w:trackRevisions/>
  <w:defaultTabStop w:val="720"/>
  <w:characterSpacingControl w:val="doNotCompress"/>
  <w:footnotePr>
    <w:footnote w:id="0"/>
    <w:footnote w:id="1"/>
  </w:footnotePr>
  <w:endnotePr>
    <w:endnote w:id="0"/>
    <w:endnote w:id="1"/>
  </w:endnotePr>
  <w:compat/>
  <w:rsids>
    <w:rsidRoot w:val="005D7EE8"/>
    <w:rsid w:val="00020361"/>
    <w:rsid w:val="00026E79"/>
    <w:rsid w:val="000B65E2"/>
    <w:rsid w:val="0012714F"/>
    <w:rsid w:val="001369DE"/>
    <w:rsid w:val="001779E0"/>
    <w:rsid w:val="001B29D6"/>
    <w:rsid w:val="001C5644"/>
    <w:rsid w:val="002E4201"/>
    <w:rsid w:val="00376401"/>
    <w:rsid w:val="00391602"/>
    <w:rsid w:val="003F1748"/>
    <w:rsid w:val="0051604A"/>
    <w:rsid w:val="00564304"/>
    <w:rsid w:val="005D7EE8"/>
    <w:rsid w:val="005F0063"/>
    <w:rsid w:val="006604F8"/>
    <w:rsid w:val="00673289"/>
    <w:rsid w:val="0067773B"/>
    <w:rsid w:val="006A2287"/>
    <w:rsid w:val="007063C0"/>
    <w:rsid w:val="00755CFD"/>
    <w:rsid w:val="00787F1F"/>
    <w:rsid w:val="00843F88"/>
    <w:rsid w:val="008465DF"/>
    <w:rsid w:val="008921A7"/>
    <w:rsid w:val="008F51CD"/>
    <w:rsid w:val="00936B32"/>
    <w:rsid w:val="0096466B"/>
    <w:rsid w:val="00990105"/>
    <w:rsid w:val="009C57B5"/>
    <w:rsid w:val="00A23050"/>
    <w:rsid w:val="00A842A4"/>
    <w:rsid w:val="00BA692B"/>
    <w:rsid w:val="00BC2E70"/>
    <w:rsid w:val="00C456B9"/>
    <w:rsid w:val="00C52D48"/>
    <w:rsid w:val="00C56182"/>
    <w:rsid w:val="00C8511E"/>
    <w:rsid w:val="00CD23A9"/>
    <w:rsid w:val="00D35374"/>
    <w:rsid w:val="00DD1B1A"/>
    <w:rsid w:val="00DD2EE4"/>
    <w:rsid w:val="00F0172C"/>
    <w:rsid w:val="00FD0672"/>
    <w:rsid w:val="00FE790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7EE8"/>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D7E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D7EE8"/>
    <w:rPr>
      <w:rFonts w:ascii="Calibri" w:eastAsia="Calibri" w:hAnsi="Calibri" w:cs="Times New Roman"/>
    </w:rPr>
  </w:style>
  <w:style w:type="character" w:styleId="Hyperlink">
    <w:name w:val="Hyperlink"/>
    <w:basedOn w:val="DefaultParagraphFont"/>
    <w:uiPriority w:val="99"/>
    <w:unhideWhenUsed/>
    <w:rsid w:val="001779E0"/>
    <w:rPr>
      <w:color w:val="0000FF" w:themeColor="hyperlink"/>
      <w:u w:val="single"/>
    </w:rPr>
  </w:style>
  <w:style w:type="character" w:styleId="CommentReference">
    <w:name w:val="annotation reference"/>
    <w:basedOn w:val="DefaultParagraphFont"/>
    <w:uiPriority w:val="99"/>
    <w:semiHidden/>
    <w:unhideWhenUsed/>
    <w:rsid w:val="00026E79"/>
    <w:rPr>
      <w:sz w:val="16"/>
      <w:szCs w:val="16"/>
    </w:rPr>
  </w:style>
  <w:style w:type="paragraph" w:styleId="CommentText">
    <w:name w:val="annotation text"/>
    <w:basedOn w:val="Normal"/>
    <w:link w:val="CommentTextChar"/>
    <w:uiPriority w:val="99"/>
    <w:semiHidden/>
    <w:unhideWhenUsed/>
    <w:rsid w:val="00026E79"/>
    <w:pPr>
      <w:spacing w:line="240" w:lineRule="auto"/>
    </w:pPr>
    <w:rPr>
      <w:sz w:val="20"/>
      <w:szCs w:val="20"/>
    </w:rPr>
  </w:style>
  <w:style w:type="character" w:customStyle="1" w:styleId="CommentTextChar">
    <w:name w:val="Comment Text Char"/>
    <w:basedOn w:val="DefaultParagraphFont"/>
    <w:link w:val="CommentText"/>
    <w:uiPriority w:val="99"/>
    <w:semiHidden/>
    <w:rsid w:val="00026E79"/>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026E79"/>
    <w:rPr>
      <w:b/>
      <w:bCs/>
    </w:rPr>
  </w:style>
  <w:style w:type="character" w:customStyle="1" w:styleId="CommentSubjectChar">
    <w:name w:val="Comment Subject Char"/>
    <w:basedOn w:val="CommentTextChar"/>
    <w:link w:val="CommentSubject"/>
    <w:uiPriority w:val="99"/>
    <w:semiHidden/>
    <w:rsid w:val="00026E79"/>
    <w:rPr>
      <w:b/>
      <w:bCs/>
    </w:rPr>
  </w:style>
  <w:style w:type="paragraph" w:styleId="BalloonText">
    <w:name w:val="Balloon Text"/>
    <w:basedOn w:val="Normal"/>
    <w:link w:val="BalloonTextChar"/>
    <w:uiPriority w:val="99"/>
    <w:semiHidden/>
    <w:unhideWhenUsed/>
    <w:rsid w:val="00026E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6E79"/>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633361754">
      <w:bodyDiv w:val="1"/>
      <w:marLeft w:val="0"/>
      <w:marRight w:val="0"/>
      <w:marTop w:val="0"/>
      <w:marBottom w:val="0"/>
      <w:divBdr>
        <w:top w:val="none" w:sz="0" w:space="0" w:color="auto"/>
        <w:left w:val="none" w:sz="0" w:space="0" w:color="auto"/>
        <w:bottom w:val="none" w:sz="0" w:space="0" w:color="auto"/>
        <w:right w:val="none" w:sz="0" w:space="0" w:color="auto"/>
      </w:divBdr>
      <w:divsChild>
        <w:div w:id="1803232344">
          <w:marLeft w:val="150"/>
          <w:marRight w:val="150"/>
          <w:marTop w:val="150"/>
          <w:marBottom w:val="150"/>
          <w:divBdr>
            <w:top w:val="none" w:sz="0" w:space="0" w:color="auto"/>
            <w:left w:val="none" w:sz="0" w:space="0" w:color="auto"/>
            <w:bottom w:val="none" w:sz="0" w:space="0" w:color="auto"/>
            <w:right w:val="none" w:sz="0" w:space="0" w:color="auto"/>
          </w:divBdr>
          <w:divsChild>
            <w:div w:id="1800223214">
              <w:marLeft w:val="-2928"/>
              <w:marRight w:val="0"/>
              <w:marTop w:val="0"/>
              <w:marBottom w:val="144"/>
              <w:divBdr>
                <w:top w:val="none" w:sz="0" w:space="0" w:color="auto"/>
                <w:left w:val="none" w:sz="0" w:space="0" w:color="auto"/>
                <w:bottom w:val="none" w:sz="0" w:space="0" w:color="auto"/>
                <w:right w:val="none" w:sz="0" w:space="0" w:color="auto"/>
              </w:divBdr>
              <w:divsChild>
                <w:div w:id="1740865177">
                  <w:marLeft w:val="2928"/>
                  <w:marRight w:val="0"/>
                  <w:marTop w:val="1920"/>
                  <w:marBottom w:val="0"/>
                  <w:divBdr>
                    <w:top w:val="none" w:sz="0" w:space="0" w:color="auto"/>
                    <w:left w:val="none" w:sz="0" w:space="0" w:color="auto"/>
                    <w:bottom w:val="none" w:sz="0" w:space="0" w:color="auto"/>
                    <w:right w:val="none" w:sz="0" w:space="0" w:color="auto"/>
                  </w:divBdr>
                  <w:divsChild>
                    <w:div w:id="839778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www.nytimes.com/ref/opinion/ehrenreich-bio.htm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smonitor.com/2008/0211/p13s02-wmgn.html"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ingboing.net/2009/02/01/life-at-walmart.html" TargetMode="External"/><Relationship Id="rId5" Type="http://schemas.openxmlformats.org/officeDocument/2006/relationships/webSettings" Target="webSettings.xml"/><Relationship Id="rId15" Type="http://schemas.openxmlformats.org/officeDocument/2006/relationships/package" Target="embeddings/Microsoft_Office_Excel_Worksheet1.xlsx"/><Relationship Id="rId10" Type="http://schemas.openxmlformats.org/officeDocument/2006/relationships/hyperlink" Target="http://www.discoverthenetworks.org/individualProfile.asp?indid=1058"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bookjive.com/wiki/Book:Nickel_and_Dimed:_On_(Not)_Getting_By_in_America" TargetMode="External"/><Relationship Id="rId1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090E78-6879-4CDB-91D3-0B898CF351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1801</Words>
  <Characters>10271</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dc:creator>
  <cp:lastModifiedBy>Jessica</cp:lastModifiedBy>
  <cp:revision>2</cp:revision>
  <dcterms:created xsi:type="dcterms:W3CDTF">2009-06-01T00:45:00Z</dcterms:created>
  <dcterms:modified xsi:type="dcterms:W3CDTF">2009-06-01T00:45:00Z</dcterms:modified>
</cp:coreProperties>
</file>